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14514" w:type="dxa"/>
        <w:tblLook w:val="04A0" w:firstRow="1" w:lastRow="0" w:firstColumn="1" w:lastColumn="0" w:noHBand="0" w:noVBand="1"/>
      </w:tblPr>
      <w:tblGrid>
        <w:gridCol w:w="7257"/>
        <w:gridCol w:w="7257"/>
      </w:tblGrid>
      <w:tr w:rsidR="00721958" w14:paraId="26853D42" w14:textId="77777777" w:rsidTr="5D3C90D5">
        <w:tc>
          <w:tcPr>
            <w:tcW w:w="7257" w:type="dxa"/>
          </w:tcPr>
          <w:p w14:paraId="72AFAD9B" w14:textId="629F17C7" w:rsidR="00721958" w:rsidRPr="009E664F" w:rsidRDefault="00843690" w:rsidP="00843690">
            <w:pPr>
              <w:jc w:val="left"/>
              <w:rPr>
                <w:rFonts w:ascii="Arial" w:hAnsi="Arial" w:cs="Arial"/>
              </w:rPr>
            </w:pPr>
            <w:r w:rsidRPr="009E664F">
              <w:rPr>
                <w:rFonts w:ascii="Arial" w:hAnsi="Arial" w:cs="Arial"/>
              </w:rPr>
              <w:t xml:space="preserve">Text of June 2022 Draft by </w:t>
            </w:r>
            <w:del w:id="0" w:author="TOYOMOTO KEITARO" w:date="2023-10-02T17:18:00Z">
              <w:r w:rsidRPr="00787EBD" w:rsidDel="00C47750">
                <w:rPr>
                  <w:rFonts w:ascii="Arial" w:hAnsi="Arial" w:cs="Arial"/>
                  <w:highlight w:val="cyan"/>
                </w:rPr>
                <w:delText>Article</w:delText>
              </w:r>
            </w:del>
            <w:ins w:id="1" w:author="TOYOMOTO KEITARO" w:date="2023-10-02T17:18:00Z">
              <w:r w:rsidR="00C47750" w:rsidRPr="00787EBD">
                <w:rPr>
                  <w:rFonts w:ascii="Arial" w:hAnsi="Arial" w:cs="Arial"/>
                  <w:highlight w:val="cyan"/>
                </w:rPr>
                <w:t>Item</w:t>
              </w:r>
            </w:ins>
          </w:p>
        </w:tc>
        <w:tc>
          <w:tcPr>
            <w:tcW w:w="7257" w:type="dxa"/>
          </w:tcPr>
          <w:p w14:paraId="58A3FF47" w14:textId="77777777" w:rsidR="00721958" w:rsidRPr="009E664F" w:rsidRDefault="00843690" w:rsidP="00843690">
            <w:pPr>
              <w:jc w:val="left"/>
              <w:rPr>
                <w:rFonts w:ascii="Arial" w:hAnsi="Arial" w:cs="Arial"/>
              </w:rPr>
            </w:pPr>
            <w:r w:rsidRPr="009E664F">
              <w:rPr>
                <w:rFonts w:ascii="Arial" w:hAnsi="Arial" w:cs="Arial"/>
              </w:rPr>
              <w:t>Comments</w:t>
            </w:r>
          </w:p>
        </w:tc>
      </w:tr>
      <w:tr w:rsidR="009E664F" w14:paraId="2B047DDB" w14:textId="77777777" w:rsidTr="5D3C90D5">
        <w:tc>
          <w:tcPr>
            <w:tcW w:w="7257" w:type="dxa"/>
          </w:tcPr>
          <w:p w14:paraId="608BC71F" w14:textId="0C600B1B" w:rsidR="009E664F" w:rsidRPr="00DF2BBE" w:rsidRDefault="009E664F" w:rsidP="009E664F">
            <w:pPr>
              <w:jc w:val="left"/>
              <w:rPr>
                <w:rFonts w:ascii="Arial" w:hAnsi="Arial" w:cs="Arial"/>
                <w:b/>
              </w:rPr>
            </w:pPr>
            <w:del w:id="2" w:author="TOYOMOTO KEITARO" w:date="2023-10-02T17:18:00Z">
              <w:r w:rsidRPr="00787EBD" w:rsidDel="00C47750">
                <w:rPr>
                  <w:rFonts w:ascii="Arial" w:hAnsi="Arial" w:cs="Arial"/>
                  <w:b/>
                  <w:highlight w:val="cyan"/>
                </w:rPr>
                <w:delText>Article</w:delText>
              </w:r>
            </w:del>
            <w:ins w:id="3" w:author="TOYOMOTO KEITARO" w:date="2023-10-02T17:18:00Z">
              <w:r w:rsidR="00C47750" w:rsidRPr="00787EBD">
                <w:rPr>
                  <w:rFonts w:ascii="Arial" w:hAnsi="Arial" w:cs="Arial"/>
                  <w:b/>
                  <w:highlight w:val="cyan"/>
                </w:rPr>
                <w:t>Item</w:t>
              </w:r>
            </w:ins>
            <w:r w:rsidRPr="00DF2BBE">
              <w:rPr>
                <w:rFonts w:ascii="Arial" w:hAnsi="Arial" w:cs="Arial"/>
                <w:b/>
              </w:rPr>
              <w:t xml:space="preserve"> 1</w:t>
            </w:r>
          </w:p>
          <w:p w14:paraId="6D62C84D" w14:textId="77777777" w:rsidR="009E664F" w:rsidRPr="00DF2BBE" w:rsidRDefault="009E664F" w:rsidP="009E664F">
            <w:pPr>
              <w:jc w:val="left"/>
              <w:rPr>
                <w:rFonts w:ascii="Arial" w:hAnsi="Arial" w:cs="Arial"/>
                <w:b/>
              </w:rPr>
            </w:pPr>
            <w:r w:rsidRPr="00DF2BBE">
              <w:rPr>
                <w:rFonts w:ascii="Arial" w:hAnsi="Arial" w:cs="Arial"/>
                <w:b/>
              </w:rPr>
              <w:t>Application</w:t>
            </w:r>
          </w:p>
          <w:p w14:paraId="01AB1C3A" w14:textId="77777777" w:rsidR="009E664F" w:rsidRPr="009E664F" w:rsidRDefault="009E664F" w:rsidP="009E664F">
            <w:pPr>
              <w:jc w:val="left"/>
              <w:rPr>
                <w:rFonts w:ascii="Arial" w:hAnsi="Arial" w:cs="Arial"/>
              </w:rPr>
            </w:pPr>
          </w:p>
          <w:p w14:paraId="1C668010" w14:textId="44B16F99" w:rsidR="009E664F" w:rsidRPr="009E664F" w:rsidRDefault="009E664F" w:rsidP="009E664F">
            <w:pPr>
              <w:jc w:val="left"/>
              <w:rPr>
                <w:rFonts w:ascii="Arial" w:hAnsi="Arial" w:cs="Arial"/>
              </w:rPr>
            </w:pPr>
            <w:r w:rsidRPr="009E664F">
              <w:rPr>
                <w:rFonts w:ascii="Arial" w:hAnsi="Arial" w:cs="Arial"/>
              </w:rPr>
              <w:t xml:space="preserve">These Financial Regulations </w:t>
            </w:r>
            <w:del w:id="4" w:author="TOYOMOTO KEITARO" w:date="2023-10-02T16:38:00Z">
              <w:r w:rsidRPr="00787EBD" w:rsidDel="00A6152C">
                <w:rPr>
                  <w:rFonts w:ascii="Arial" w:hAnsi="Arial" w:cs="Arial"/>
                  <w:highlight w:val="cyan"/>
                </w:rPr>
                <w:delText>shall</w:delText>
              </w:r>
            </w:del>
            <w:ins w:id="5" w:author="TOYOMOTO KEITARO" w:date="2023-10-02T16:38:00Z">
              <w:r w:rsidR="00A6152C" w:rsidRPr="00787EBD">
                <w:rPr>
                  <w:rFonts w:ascii="Arial" w:hAnsi="Arial" w:cs="Arial"/>
                  <w:highlight w:val="cyan"/>
                </w:rPr>
                <w:t>will</w:t>
              </w:r>
            </w:ins>
            <w:r w:rsidRPr="009E664F">
              <w:rPr>
                <w:rFonts w:ascii="Arial" w:hAnsi="Arial" w:cs="Arial"/>
              </w:rPr>
              <w:t xml:space="preserve"> govern the financial administration of the Organization.</w:t>
            </w:r>
          </w:p>
        </w:tc>
        <w:tc>
          <w:tcPr>
            <w:tcW w:w="7257" w:type="dxa"/>
          </w:tcPr>
          <w:p w14:paraId="234BB8FD" w14:textId="77777777" w:rsidR="009E664F" w:rsidRPr="009E664F" w:rsidRDefault="009E664F" w:rsidP="00843690">
            <w:pPr>
              <w:jc w:val="left"/>
              <w:rPr>
                <w:rFonts w:ascii="Arial" w:hAnsi="Arial" w:cs="Arial"/>
              </w:rPr>
            </w:pPr>
          </w:p>
        </w:tc>
      </w:tr>
      <w:tr w:rsidR="009E664F" w14:paraId="144586A8" w14:textId="77777777" w:rsidTr="5D3C90D5">
        <w:tc>
          <w:tcPr>
            <w:tcW w:w="7257" w:type="dxa"/>
          </w:tcPr>
          <w:p w14:paraId="665CFA05" w14:textId="5B96CE2B" w:rsidR="009E664F" w:rsidRPr="00DF2BBE" w:rsidRDefault="009E664F" w:rsidP="009E664F">
            <w:pPr>
              <w:jc w:val="left"/>
              <w:rPr>
                <w:rFonts w:ascii="Arial" w:hAnsi="Arial" w:cs="Arial"/>
                <w:b/>
              </w:rPr>
            </w:pPr>
            <w:del w:id="6" w:author="TOYOMOTO KEITARO" w:date="2023-10-02T17:18:00Z">
              <w:r w:rsidRPr="00787EBD" w:rsidDel="00C47750">
                <w:rPr>
                  <w:rFonts w:ascii="Arial" w:hAnsi="Arial" w:cs="Arial"/>
                  <w:b/>
                  <w:highlight w:val="cyan"/>
                </w:rPr>
                <w:delText>Article</w:delText>
              </w:r>
            </w:del>
            <w:ins w:id="7" w:author="TOYOMOTO KEITARO" w:date="2023-10-02T17:18:00Z">
              <w:r w:rsidR="00C47750" w:rsidRPr="00787EBD">
                <w:rPr>
                  <w:rFonts w:ascii="Arial" w:hAnsi="Arial" w:cs="Arial"/>
                  <w:b/>
                  <w:highlight w:val="cyan"/>
                </w:rPr>
                <w:t>Item</w:t>
              </w:r>
            </w:ins>
            <w:r w:rsidRPr="00DF2BBE">
              <w:rPr>
                <w:rFonts w:ascii="Arial" w:hAnsi="Arial" w:cs="Arial"/>
                <w:b/>
              </w:rPr>
              <w:t xml:space="preserve"> 2</w:t>
            </w:r>
          </w:p>
          <w:p w14:paraId="17F08C41" w14:textId="77777777" w:rsidR="009E664F" w:rsidRPr="00DF2BBE" w:rsidRDefault="009E664F" w:rsidP="009E664F">
            <w:pPr>
              <w:jc w:val="left"/>
              <w:rPr>
                <w:rFonts w:ascii="Arial" w:hAnsi="Arial" w:cs="Arial"/>
                <w:b/>
              </w:rPr>
            </w:pPr>
            <w:r w:rsidRPr="00DF2BBE">
              <w:rPr>
                <w:rFonts w:ascii="Arial" w:hAnsi="Arial" w:cs="Arial"/>
                <w:b/>
              </w:rPr>
              <w:t>Financial Governance</w:t>
            </w:r>
          </w:p>
          <w:p w14:paraId="02414573" w14:textId="77777777" w:rsidR="00DF2BBE" w:rsidRPr="009E664F" w:rsidRDefault="00DF2BBE" w:rsidP="009E664F">
            <w:pPr>
              <w:jc w:val="left"/>
              <w:rPr>
                <w:rFonts w:ascii="Arial" w:hAnsi="Arial" w:cs="Arial"/>
              </w:rPr>
            </w:pPr>
          </w:p>
          <w:p w14:paraId="1D120A39" w14:textId="66132C8D" w:rsidR="009E664F" w:rsidRPr="009E664F" w:rsidRDefault="009E664F" w:rsidP="009E664F">
            <w:pPr>
              <w:jc w:val="left"/>
              <w:rPr>
                <w:rFonts w:ascii="Arial" w:hAnsi="Arial" w:cs="Arial"/>
              </w:rPr>
            </w:pPr>
            <w:r w:rsidRPr="5D3C90D5">
              <w:rPr>
                <w:rFonts w:ascii="Arial" w:hAnsi="Arial" w:cs="Arial"/>
              </w:rPr>
              <w:t xml:space="preserve">1 The General Assembly </w:t>
            </w:r>
            <w:del w:id="8" w:author="TOYOMOTO KEITARO" w:date="2023-10-02T16:38:00Z">
              <w:r w:rsidRPr="00787EBD" w:rsidDel="00A6152C">
                <w:rPr>
                  <w:rFonts w:ascii="Arial" w:hAnsi="Arial" w:cs="Arial"/>
                  <w:highlight w:val="cyan"/>
                </w:rPr>
                <w:delText>shall</w:delText>
              </w:r>
            </w:del>
            <w:ins w:id="9" w:author="TOYOMOTO KEITARO" w:date="2023-10-02T16:38:00Z">
              <w:r w:rsidR="00A6152C" w:rsidRPr="00787EBD">
                <w:rPr>
                  <w:rFonts w:ascii="Arial" w:hAnsi="Arial" w:cs="Arial"/>
                  <w:highlight w:val="cyan"/>
                </w:rPr>
                <w:t>will</w:t>
              </w:r>
            </w:ins>
            <w:r w:rsidRPr="5D3C90D5">
              <w:rPr>
                <w:rFonts w:ascii="Arial" w:hAnsi="Arial" w:cs="Arial"/>
              </w:rPr>
              <w:t xml:space="preserve"> review and approve the financial arrangements of the Organization, including the outline budget for the following three years and the rate of contribution for Member States and fees for Associate Members and Affiliate Members.</w:t>
            </w:r>
          </w:p>
          <w:p w14:paraId="307C7242" w14:textId="5AA95614" w:rsidR="5D3C90D5" w:rsidRDefault="5D3C90D5" w:rsidP="5D3C90D5">
            <w:pPr>
              <w:jc w:val="left"/>
              <w:rPr>
                <w:ins w:id="10" w:author="ISHIHARA TAKESHI" w:date="2023-09-22T06:15:00Z"/>
                <w:rFonts w:ascii="Arial" w:hAnsi="Arial" w:cs="Arial"/>
              </w:rPr>
            </w:pPr>
          </w:p>
          <w:p w14:paraId="581EDE16" w14:textId="08A1139D" w:rsidR="009E664F" w:rsidRPr="009E664F" w:rsidRDefault="009E664F" w:rsidP="009E664F">
            <w:pPr>
              <w:jc w:val="left"/>
              <w:rPr>
                <w:rFonts w:ascii="Arial" w:hAnsi="Arial" w:cs="Arial"/>
              </w:rPr>
            </w:pPr>
            <w:r w:rsidRPr="5D3C90D5">
              <w:rPr>
                <w:rFonts w:ascii="Arial" w:hAnsi="Arial" w:cs="Arial"/>
              </w:rPr>
              <w:t xml:space="preserve">2 The Council, upon advice of the Finance and Audit Group, </w:t>
            </w:r>
            <w:del w:id="11" w:author="TOYOMOTO KEITARO" w:date="2023-10-02T16:38:00Z">
              <w:r w:rsidRPr="00787EBD" w:rsidDel="00A6152C">
                <w:rPr>
                  <w:rFonts w:ascii="Arial" w:hAnsi="Arial" w:cs="Arial"/>
                  <w:highlight w:val="cyan"/>
                </w:rPr>
                <w:delText>shall</w:delText>
              </w:r>
            </w:del>
            <w:ins w:id="12" w:author="TOYOMOTO KEITARO" w:date="2023-10-02T16:38:00Z">
              <w:r w:rsidR="00A6152C" w:rsidRPr="00787EBD">
                <w:rPr>
                  <w:rFonts w:ascii="Arial" w:hAnsi="Arial" w:cs="Arial"/>
                  <w:highlight w:val="cyan"/>
                </w:rPr>
                <w:t>will</w:t>
              </w:r>
            </w:ins>
            <w:r w:rsidRPr="5D3C90D5">
              <w:rPr>
                <w:rFonts w:ascii="Arial" w:hAnsi="Arial" w:cs="Arial"/>
              </w:rPr>
              <w:t xml:space="preserve"> review and approve the financial statements, including the annual budget, within the limits of the outline budget approved by the General Assembly.</w:t>
            </w:r>
          </w:p>
          <w:p w14:paraId="0036EB1C" w14:textId="4B06EEF3" w:rsidR="5D3C90D5" w:rsidRDefault="5D3C90D5" w:rsidP="5D3C90D5">
            <w:pPr>
              <w:jc w:val="left"/>
              <w:rPr>
                <w:ins w:id="13" w:author="ISHIHARA TAKESHI" w:date="2023-09-22T06:15:00Z"/>
                <w:rFonts w:ascii="Arial" w:hAnsi="Arial" w:cs="Arial"/>
              </w:rPr>
            </w:pPr>
          </w:p>
          <w:p w14:paraId="333AD75F" w14:textId="267A2137" w:rsidR="009E664F" w:rsidRPr="009E664F" w:rsidRDefault="009E664F" w:rsidP="009E664F">
            <w:pPr>
              <w:jc w:val="left"/>
              <w:rPr>
                <w:rFonts w:ascii="Arial" w:hAnsi="Arial" w:cs="Arial"/>
              </w:rPr>
            </w:pPr>
            <w:r w:rsidRPr="009E664F">
              <w:rPr>
                <w:rFonts w:ascii="Arial" w:hAnsi="Arial" w:cs="Arial"/>
              </w:rPr>
              <w:t xml:space="preserve">3 The Finance and Audit Group </w:t>
            </w:r>
            <w:del w:id="14" w:author="TOYOMOTO KEITARO" w:date="2023-10-02T16:38:00Z">
              <w:r w:rsidRPr="00372E0F" w:rsidDel="00A6152C">
                <w:rPr>
                  <w:rFonts w:ascii="Arial" w:hAnsi="Arial" w:cs="Arial"/>
                  <w:highlight w:val="cyan"/>
                </w:rPr>
                <w:delText>shall</w:delText>
              </w:r>
            </w:del>
            <w:ins w:id="15" w:author="TOYOMOTO KEITARO" w:date="2023-10-02T16:38:00Z">
              <w:r w:rsidR="00A6152C" w:rsidRPr="00372E0F">
                <w:rPr>
                  <w:rFonts w:ascii="Arial" w:hAnsi="Arial" w:cs="Arial"/>
                  <w:highlight w:val="cyan"/>
                </w:rPr>
                <w:t>will</w:t>
              </w:r>
            </w:ins>
            <w:r w:rsidRPr="009E664F">
              <w:rPr>
                <w:rFonts w:ascii="Arial" w:hAnsi="Arial" w:cs="Arial"/>
              </w:rPr>
              <w:t>:</w:t>
            </w:r>
          </w:p>
          <w:p w14:paraId="73652822" w14:textId="77777777" w:rsidR="009E664F" w:rsidRPr="009E664F" w:rsidRDefault="009E664F" w:rsidP="009E664F">
            <w:pPr>
              <w:jc w:val="left"/>
              <w:rPr>
                <w:rFonts w:ascii="Arial" w:hAnsi="Arial" w:cs="Arial"/>
              </w:rPr>
            </w:pPr>
            <w:r w:rsidRPr="009E664F">
              <w:rPr>
                <w:rFonts w:ascii="Arial" w:hAnsi="Arial" w:cs="Arial"/>
              </w:rPr>
              <w:t>(a) review the draft financial statements and submit them to the Council;</w:t>
            </w:r>
          </w:p>
          <w:p w14:paraId="0AC18B47" w14:textId="77777777" w:rsidR="009E664F" w:rsidRPr="009E664F" w:rsidRDefault="009E664F" w:rsidP="009E664F">
            <w:pPr>
              <w:jc w:val="left"/>
              <w:rPr>
                <w:rFonts w:ascii="Arial" w:hAnsi="Arial" w:cs="Arial"/>
              </w:rPr>
            </w:pPr>
            <w:r w:rsidRPr="009E664F">
              <w:rPr>
                <w:rFonts w:ascii="Arial" w:hAnsi="Arial" w:cs="Arial"/>
              </w:rPr>
              <w:t>(b) provide advice to the Council and to the Secretary</w:t>
            </w:r>
            <w:r w:rsidRPr="009E664F">
              <w:rPr>
                <w:rFonts w:cs="ＭＳ ゴシック" w:hint="eastAsia"/>
              </w:rPr>
              <w:t>‐</w:t>
            </w:r>
            <w:r w:rsidRPr="009E664F">
              <w:rPr>
                <w:rFonts w:ascii="Arial" w:hAnsi="Arial" w:cs="Arial"/>
              </w:rPr>
              <w:t>General on any audit observations or findings related to finances;</w:t>
            </w:r>
          </w:p>
          <w:p w14:paraId="3E08DE10" w14:textId="77777777" w:rsidR="009E664F" w:rsidRPr="009E664F" w:rsidRDefault="009E664F" w:rsidP="009E664F">
            <w:pPr>
              <w:jc w:val="left"/>
              <w:rPr>
                <w:rFonts w:ascii="Arial" w:hAnsi="Arial" w:cs="Arial"/>
              </w:rPr>
            </w:pPr>
            <w:r w:rsidRPr="009E664F">
              <w:rPr>
                <w:rFonts w:ascii="Arial" w:hAnsi="Arial" w:cs="Arial"/>
              </w:rPr>
              <w:t xml:space="preserve">(c) recommend the rates of contributions and fees to Council for </w:t>
            </w:r>
            <w:r w:rsidRPr="009E664F">
              <w:rPr>
                <w:rFonts w:ascii="Arial" w:hAnsi="Arial" w:cs="Arial"/>
              </w:rPr>
              <w:lastRenderedPageBreak/>
              <w:t>approval by the General Assembly;</w:t>
            </w:r>
          </w:p>
          <w:p w14:paraId="753BD949" w14:textId="77777777" w:rsidR="009E664F" w:rsidRPr="009E664F" w:rsidRDefault="009E664F" w:rsidP="009E664F">
            <w:pPr>
              <w:jc w:val="left"/>
              <w:rPr>
                <w:rFonts w:ascii="Arial" w:hAnsi="Arial" w:cs="Arial"/>
              </w:rPr>
            </w:pPr>
            <w:r w:rsidRPr="009E664F">
              <w:rPr>
                <w:rFonts w:ascii="Arial" w:hAnsi="Arial" w:cs="Arial"/>
              </w:rPr>
              <w:t>(d) recommend potential suspension, reinstatement and termination of membership, in respect of fees in arrears; and</w:t>
            </w:r>
          </w:p>
          <w:p w14:paraId="140BBEAE" w14:textId="77777777" w:rsidR="009E664F" w:rsidRPr="009E664F" w:rsidRDefault="009E664F" w:rsidP="009E664F">
            <w:pPr>
              <w:jc w:val="left"/>
              <w:rPr>
                <w:ins w:id="16" w:author="ISHIHARA TAKESHI" w:date="2023-09-22T06:15:00Z"/>
                <w:rFonts w:ascii="Arial" w:hAnsi="Arial" w:cs="Arial"/>
              </w:rPr>
            </w:pPr>
            <w:r w:rsidRPr="5D3C90D5">
              <w:rPr>
                <w:rFonts w:ascii="Arial" w:hAnsi="Arial" w:cs="Arial"/>
              </w:rPr>
              <w:t>(e) consider any other matters referred to it by the Council.</w:t>
            </w:r>
          </w:p>
          <w:p w14:paraId="669BCDA0" w14:textId="2109389D" w:rsidR="5D3C90D5" w:rsidRDefault="5D3C90D5" w:rsidP="5D3C90D5">
            <w:pPr>
              <w:jc w:val="left"/>
              <w:rPr>
                <w:rFonts w:ascii="Arial" w:hAnsi="Arial" w:cs="Arial"/>
              </w:rPr>
            </w:pPr>
          </w:p>
          <w:p w14:paraId="219EE81D" w14:textId="77777777" w:rsidR="009E664F" w:rsidRPr="009E664F" w:rsidRDefault="009E664F" w:rsidP="009E664F">
            <w:pPr>
              <w:jc w:val="left"/>
              <w:rPr>
                <w:rFonts w:ascii="Arial" w:hAnsi="Arial" w:cs="Arial"/>
              </w:rPr>
            </w:pPr>
            <w:r w:rsidRPr="009E664F">
              <w:rPr>
                <w:rFonts w:ascii="Arial" w:hAnsi="Arial" w:cs="Arial"/>
              </w:rPr>
              <w:t>4 The Chair of the Finance and Audit Group:</w:t>
            </w:r>
          </w:p>
          <w:p w14:paraId="683B5E46" w14:textId="3658F0C8" w:rsidR="009E664F" w:rsidRPr="009E664F" w:rsidRDefault="009E664F" w:rsidP="009E664F">
            <w:pPr>
              <w:jc w:val="left"/>
              <w:rPr>
                <w:rFonts w:ascii="Arial" w:hAnsi="Arial" w:cs="Arial"/>
              </w:rPr>
            </w:pPr>
            <w:r w:rsidRPr="009E664F">
              <w:rPr>
                <w:rFonts w:ascii="Arial" w:hAnsi="Arial" w:cs="Arial"/>
              </w:rPr>
              <w:t xml:space="preserve">(a) </w:t>
            </w:r>
            <w:del w:id="17" w:author="TOYOMOTO KEITARO" w:date="2023-10-02T16:38:00Z">
              <w:r w:rsidRPr="00372E0F" w:rsidDel="00A6152C">
                <w:rPr>
                  <w:rFonts w:ascii="Arial" w:hAnsi="Arial" w:cs="Arial"/>
                  <w:highlight w:val="cyan"/>
                </w:rPr>
                <w:delText>shall</w:delText>
              </w:r>
            </w:del>
            <w:ins w:id="18" w:author="TOYOMOTO KEITARO" w:date="2023-10-02T16:38:00Z">
              <w:r w:rsidR="00A6152C" w:rsidRPr="00372E0F">
                <w:rPr>
                  <w:rFonts w:ascii="Arial" w:hAnsi="Arial" w:cs="Arial"/>
                  <w:highlight w:val="cyan"/>
                </w:rPr>
                <w:t>will</w:t>
              </w:r>
            </w:ins>
            <w:r w:rsidRPr="009E664F">
              <w:rPr>
                <w:rFonts w:ascii="Arial" w:hAnsi="Arial" w:cs="Arial"/>
              </w:rPr>
              <w:t xml:space="preserve"> examine the draft financial statements and submit them to the Finance and Audit Group; and</w:t>
            </w:r>
          </w:p>
          <w:p w14:paraId="489C970B" w14:textId="77777777" w:rsidR="009E664F" w:rsidRPr="009E664F" w:rsidRDefault="009E664F" w:rsidP="009E664F">
            <w:pPr>
              <w:jc w:val="left"/>
              <w:rPr>
                <w:rFonts w:ascii="Arial" w:hAnsi="Arial" w:cs="Arial"/>
              </w:rPr>
            </w:pPr>
            <w:r w:rsidRPr="5D3C90D5">
              <w:rPr>
                <w:rFonts w:ascii="Arial" w:hAnsi="Arial" w:cs="Arial"/>
              </w:rPr>
              <w:t>(b) may authorize unforeseen expenses not provided for in the budget, within limits of the annual budget approved by the Council.</w:t>
            </w:r>
          </w:p>
          <w:p w14:paraId="42BFB2D4" w14:textId="43CAD5E1" w:rsidR="5D3C90D5" w:rsidRDefault="5D3C90D5" w:rsidP="5D3C90D5">
            <w:pPr>
              <w:jc w:val="left"/>
              <w:rPr>
                <w:ins w:id="19" w:author="ISHIHARA TAKESHI" w:date="2023-09-22T06:15:00Z"/>
                <w:rFonts w:ascii="Arial" w:hAnsi="Arial" w:cs="Arial"/>
              </w:rPr>
            </w:pPr>
          </w:p>
          <w:p w14:paraId="3A5B6540" w14:textId="2AB446C9" w:rsidR="009E664F" w:rsidRPr="009E664F" w:rsidRDefault="009E664F" w:rsidP="009E664F">
            <w:pPr>
              <w:jc w:val="left"/>
              <w:rPr>
                <w:rFonts w:ascii="Arial" w:hAnsi="Arial" w:cs="Arial"/>
              </w:rPr>
            </w:pPr>
            <w:r w:rsidRPr="009E664F">
              <w:rPr>
                <w:rFonts w:ascii="Arial" w:hAnsi="Arial" w:cs="Arial"/>
              </w:rPr>
              <w:t xml:space="preserve">5 The Secretariat, in </w:t>
            </w:r>
            <w:ins w:id="20" w:author="TOYOMOTO KEITARO" w:date="2023-10-02T16:39:00Z">
              <w:r w:rsidR="00A6152C" w:rsidRPr="00372E0F">
                <w:rPr>
                  <w:rFonts w:ascii="Arial" w:hAnsi="Arial" w:cs="Arial"/>
                  <w:highlight w:val="cyan"/>
                </w:rPr>
                <w:t>line</w:t>
              </w:r>
            </w:ins>
            <w:del w:id="21" w:author="TOYOMOTO KEITARO" w:date="2023-10-02T16:39:00Z">
              <w:r w:rsidRPr="00372E0F" w:rsidDel="00A6152C">
                <w:rPr>
                  <w:rFonts w:ascii="Arial" w:hAnsi="Arial" w:cs="Arial"/>
                  <w:highlight w:val="cyan"/>
                </w:rPr>
                <w:delText>accordance</w:delText>
              </w:r>
            </w:del>
            <w:r w:rsidRPr="009E664F">
              <w:rPr>
                <w:rFonts w:ascii="Arial" w:hAnsi="Arial" w:cs="Arial"/>
              </w:rPr>
              <w:t xml:space="preserve"> with the Secretariat Procedures, </w:t>
            </w:r>
            <w:del w:id="22" w:author="TOYOMOTO KEITARO" w:date="2023-10-02T16:38:00Z">
              <w:r w:rsidRPr="00372E0F" w:rsidDel="00A6152C">
                <w:rPr>
                  <w:rFonts w:ascii="Arial" w:hAnsi="Arial" w:cs="Arial"/>
                  <w:highlight w:val="cyan"/>
                </w:rPr>
                <w:delText>shall</w:delText>
              </w:r>
            </w:del>
            <w:ins w:id="23" w:author="TOYOMOTO KEITARO" w:date="2023-10-02T16:38:00Z">
              <w:r w:rsidR="00A6152C" w:rsidRPr="00372E0F">
                <w:rPr>
                  <w:rFonts w:ascii="Arial" w:hAnsi="Arial" w:cs="Arial"/>
                  <w:highlight w:val="cyan"/>
                </w:rPr>
                <w:t>will</w:t>
              </w:r>
            </w:ins>
            <w:r w:rsidRPr="009E664F">
              <w:rPr>
                <w:rFonts w:ascii="Arial" w:hAnsi="Arial" w:cs="Arial"/>
              </w:rPr>
              <w:t>:</w:t>
            </w:r>
          </w:p>
          <w:p w14:paraId="5F482370" w14:textId="77777777" w:rsidR="009E664F" w:rsidRPr="009E664F" w:rsidRDefault="009E664F" w:rsidP="009E664F">
            <w:pPr>
              <w:jc w:val="left"/>
              <w:rPr>
                <w:rFonts w:ascii="Arial" w:hAnsi="Arial" w:cs="Arial"/>
              </w:rPr>
            </w:pPr>
            <w:r w:rsidRPr="009E664F">
              <w:rPr>
                <w:rFonts w:ascii="Arial" w:hAnsi="Arial" w:cs="Arial"/>
              </w:rPr>
              <w:t>(a) maintain the accounts;</w:t>
            </w:r>
          </w:p>
          <w:p w14:paraId="6D845BB2" w14:textId="77777777" w:rsidR="009E664F" w:rsidRPr="009E664F" w:rsidRDefault="009E664F" w:rsidP="009E664F">
            <w:pPr>
              <w:jc w:val="left"/>
              <w:rPr>
                <w:rFonts w:ascii="Arial" w:hAnsi="Arial" w:cs="Arial"/>
              </w:rPr>
            </w:pPr>
            <w:r w:rsidRPr="009E664F">
              <w:rPr>
                <w:rFonts w:ascii="Arial" w:hAnsi="Arial" w:cs="Arial"/>
              </w:rPr>
              <w:t>(b) prepare the financial statements;</w:t>
            </w:r>
          </w:p>
          <w:p w14:paraId="09BEBDF8" w14:textId="77777777" w:rsidR="009E664F" w:rsidRPr="009E664F" w:rsidRDefault="009E664F" w:rsidP="009E664F">
            <w:pPr>
              <w:jc w:val="left"/>
              <w:rPr>
                <w:rFonts w:ascii="Arial" w:hAnsi="Arial" w:cs="Arial"/>
              </w:rPr>
            </w:pPr>
            <w:r w:rsidRPr="009E664F">
              <w:rPr>
                <w:rFonts w:ascii="Arial" w:hAnsi="Arial" w:cs="Arial"/>
              </w:rPr>
              <w:t>(c) control the financial records, including records of income and expenditure; and</w:t>
            </w:r>
          </w:p>
          <w:p w14:paraId="758A81C5" w14:textId="77777777" w:rsidR="009E664F" w:rsidRPr="009E664F" w:rsidRDefault="009E664F" w:rsidP="009E664F">
            <w:pPr>
              <w:jc w:val="left"/>
              <w:rPr>
                <w:rFonts w:ascii="Arial" w:hAnsi="Arial" w:cs="Arial"/>
              </w:rPr>
            </w:pPr>
            <w:r w:rsidRPr="009E664F">
              <w:rPr>
                <w:rFonts w:ascii="Arial" w:hAnsi="Arial" w:cs="Arial"/>
              </w:rPr>
              <w:t>(d) manage the audit.</w:t>
            </w:r>
          </w:p>
        </w:tc>
        <w:tc>
          <w:tcPr>
            <w:tcW w:w="7257" w:type="dxa"/>
          </w:tcPr>
          <w:p w14:paraId="5DA168FC" w14:textId="77777777" w:rsidR="009E664F" w:rsidRPr="009E664F" w:rsidRDefault="009E664F" w:rsidP="00843690">
            <w:pPr>
              <w:jc w:val="left"/>
              <w:rPr>
                <w:rFonts w:ascii="Arial" w:hAnsi="Arial" w:cs="Arial"/>
              </w:rPr>
            </w:pPr>
          </w:p>
        </w:tc>
      </w:tr>
      <w:tr w:rsidR="009E664F" w14:paraId="348C8F88" w14:textId="77777777" w:rsidTr="5D3C90D5">
        <w:tc>
          <w:tcPr>
            <w:tcW w:w="7257" w:type="dxa"/>
          </w:tcPr>
          <w:p w14:paraId="4A4B9F37" w14:textId="41728A03" w:rsidR="00DF2BBE" w:rsidRPr="00DF2BBE" w:rsidRDefault="00DF2BBE" w:rsidP="00DF2BBE">
            <w:pPr>
              <w:jc w:val="left"/>
              <w:rPr>
                <w:rFonts w:ascii="Arial" w:hAnsi="Arial" w:cs="Arial"/>
                <w:b/>
              </w:rPr>
            </w:pPr>
            <w:del w:id="24" w:author="TOYOMOTO KEITARO" w:date="2023-10-02T17:18:00Z">
              <w:r w:rsidRPr="00372E0F" w:rsidDel="00C47750">
                <w:rPr>
                  <w:rFonts w:ascii="Arial" w:hAnsi="Arial" w:cs="Arial"/>
                  <w:b/>
                  <w:highlight w:val="cyan"/>
                </w:rPr>
                <w:delText>Article</w:delText>
              </w:r>
            </w:del>
            <w:ins w:id="25" w:author="TOYOMOTO KEITARO" w:date="2023-10-02T17:18:00Z">
              <w:r w:rsidR="00C47750" w:rsidRPr="00372E0F">
                <w:rPr>
                  <w:rFonts w:ascii="Arial" w:hAnsi="Arial" w:cs="Arial"/>
                  <w:b/>
                  <w:highlight w:val="cyan"/>
                </w:rPr>
                <w:t>Item</w:t>
              </w:r>
            </w:ins>
            <w:r w:rsidRPr="00DF2BBE">
              <w:rPr>
                <w:rFonts w:ascii="Arial" w:hAnsi="Arial" w:cs="Arial"/>
                <w:b/>
              </w:rPr>
              <w:t xml:space="preserve"> 3</w:t>
            </w:r>
          </w:p>
          <w:p w14:paraId="5227E60F" w14:textId="77777777" w:rsidR="00DF2BBE" w:rsidRPr="00DF2BBE" w:rsidRDefault="00DF2BBE" w:rsidP="00DF2BBE">
            <w:pPr>
              <w:jc w:val="left"/>
              <w:rPr>
                <w:rFonts w:ascii="Arial" w:hAnsi="Arial" w:cs="Arial"/>
                <w:b/>
              </w:rPr>
            </w:pPr>
            <w:r w:rsidRPr="00DF2BBE">
              <w:rPr>
                <w:rFonts w:ascii="Arial" w:hAnsi="Arial" w:cs="Arial"/>
                <w:b/>
              </w:rPr>
              <w:t>Budget</w:t>
            </w:r>
          </w:p>
          <w:p w14:paraId="5FB1A88F" w14:textId="77777777" w:rsidR="00DF2BBE" w:rsidRPr="00DF2BBE" w:rsidRDefault="00DF2BBE" w:rsidP="00DF2BBE">
            <w:pPr>
              <w:jc w:val="left"/>
              <w:rPr>
                <w:rFonts w:ascii="Arial" w:hAnsi="Arial" w:cs="Arial"/>
              </w:rPr>
            </w:pPr>
          </w:p>
          <w:p w14:paraId="3D9C715B" w14:textId="3685FA59" w:rsidR="00DF2BBE" w:rsidRPr="00DF2BBE" w:rsidRDefault="00DF2BBE" w:rsidP="00DF2BBE">
            <w:pPr>
              <w:jc w:val="left"/>
              <w:rPr>
                <w:rFonts w:ascii="Arial" w:hAnsi="Arial" w:cs="Arial"/>
              </w:rPr>
            </w:pPr>
            <w:r w:rsidRPr="5D3C90D5">
              <w:rPr>
                <w:rFonts w:ascii="Arial" w:hAnsi="Arial" w:cs="Arial"/>
              </w:rPr>
              <w:t xml:space="preserve">1 The financial year </w:t>
            </w:r>
            <w:del w:id="26" w:author="TOYOMOTO KEITARO" w:date="2023-10-02T16:38:00Z">
              <w:r w:rsidRPr="00372E0F" w:rsidDel="00A6152C">
                <w:rPr>
                  <w:rFonts w:ascii="Arial" w:hAnsi="Arial" w:cs="Arial"/>
                  <w:highlight w:val="cyan"/>
                </w:rPr>
                <w:delText>shall</w:delText>
              </w:r>
            </w:del>
            <w:ins w:id="27" w:author="TOYOMOTO KEITARO" w:date="2023-10-02T16:38:00Z">
              <w:r w:rsidR="00A6152C" w:rsidRPr="00372E0F">
                <w:rPr>
                  <w:rFonts w:ascii="Arial" w:hAnsi="Arial" w:cs="Arial"/>
                  <w:highlight w:val="cyan"/>
                </w:rPr>
                <w:t>will</w:t>
              </w:r>
            </w:ins>
            <w:r w:rsidRPr="5D3C90D5">
              <w:rPr>
                <w:rFonts w:ascii="Arial" w:hAnsi="Arial" w:cs="Arial"/>
              </w:rPr>
              <w:t xml:space="preserve"> run from 1 January to 31 December.</w:t>
            </w:r>
          </w:p>
          <w:p w14:paraId="0811757A" w14:textId="4A314889" w:rsidR="5D3C90D5" w:rsidRDefault="5D3C90D5" w:rsidP="5D3C90D5">
            <w:pPr>
              <w:jc w:val="left"/>
              <w:rPr>
                <w:ins w:id="28" w:author="ISHIHARA TAKESHI" w:date="2023-09-22T06:15:00Z"/>
                <w:rFonts w:ascii="Arial" w:hAnsi="Arial" w:cs="Arial"/>
              </w:rPr>
            </w:pPr>
          </w:p>
          <w:p w14:paraId="35B5901E" w14:textId="157A23A9" w:rsidR="009E664F" w:rsidRDefault="00DF2BBE" w:rsidP="00DF2BBE">
            <w:pPr>
              <w:jc w:val="left"/>
              <w:rPr>
                <w:rFonts w:ascii="Arial" w:hAnsi="Arial" w:cs="Arial"/>
              </w:rPr>
            </w:pPr>
            <w:r w:rsidRPr="5D3C90D5">
              <w:rPr>
                <w:rFonts w:ascii="Arial" w:hAnsi="Arial" w:cs="Arial"/>
              </w:rPr>
              <w:t xml:space="preserve">2 The outline budget </w:t>
            </w:r>
            <w:del w:id="29" w:author="TOYOMOTO KEITARO" w:date="2023-10-02T16:38:00Z">
              <w:r w:rsidRPr="00372E0F" w:rsidDel="00A6152C">
                <w:rPr>
                  <w:rFonts w:ascii="Arial" w:hAnsi="Arial" w:cs="Arial"/>
                  <w:highlight w:val="cyan"/>
                </w:rPr>
                <w:delText>shall</w:delText>
              </w:r>
            </w:del>
            <w:ins w:id="30" w:author="TOYOMOTO KEITARO" w:date="2023-10-02T16:38:00Z">
              <w:r w:rsidR="00A6152C" w:rsidRPr="00372E0F">
                <w:rPr>
                  <w:rFonts w:ascii="Arial" w:hAnsi="Arial" w:cs="Arial"/>
                  <w:highlight w:val="cyan"/>
                </w:rPr>
                <w:t>will</w:t>
              </w:r>
            </w:ins>
            <w:r w:rsidRPr="5D3C90D5">
              <w:rPr>
                <w:rFonts w:ascii="Arial" w:hAnsi="Arial" w:cs="Arial"/>
              </w:rPr>
              <w:t xml:space="preserve"> be drawn up on a three-year basis. </w:t>
            </w:r>
            <w:r w:rsidRPr="5D3C90D5">
              <w:rPr>
                <w:rFonts w:ascii="Arial" w:hAnsi="Arial" w:cs="Arial"/>
              </w:rPr>
              <w:lastRenderedPageBreak/>
              <w:t xml:space="preserve">Budget estimates for each year </w:t>
            </w:r>
            <w:del w:id="31" w:author="TOYOMOTO KEITARO" w:date="2023-10-02T16:38:00Z">
              <w:r w:rsidRPr="00372E0F" w:rsidDel="00A6152C">
                <w:rPr>
                  <w:rFonts w:ascii="Arial" w:hAnsi="Arial" w:cs="Arial"/>
                  <w:highlight w:val="cyan"/>
                </w:rPr>
                <w:delText>shall</w:delText>
              </w:r>
            </w:del>
            <w:ins w:id="32" w:author="TOYOMOTO KEITARO" w:date="2023-10-02T16:38:00Z">
              <w:r w:rsidR="00A6152C" w:rsidRPr="00372E0F">
                <w:rPr>
                  <w:rFonts w:ascii="Arial" w:hAnsi="Arial" w:cs="Arial"/>
                  <w:highlight w:val="cyan"/>
                </w:rPr>
                <w:t>will</w:t>
              </w:r>
            </w:ins>
            <w:r w:rsidRPr="5D3C90D5">
              <w:rPr>
                <w:rFonts w:ascii="Arial" w:hAnsi="Arial" w:cs="Arial"/>
              </w:rPr>
              <w:t xml:space="preserve"> be shown separately.</w:t>
            </w:r>
          </w:p>
          <w:p w14:paraId="007E167E" w14:textId="272D33BE" w:rsidR="5D3C90D5" w:rsidRDefault="5D3C90D5" w:rsidP="5D3C90D5">
            <w:pPr>
              <w:jc w:val="left"/>
              <w:rPr>
                <w:ins w:id="33" w:author="ISHIHARA TAKESHI" w:date="2023-09-22T06:15:00Z"/>
                <w:rFonts w:ascii="Arial" w:hAnsi="Arial" w:cs="Arial"/>
              </w:rPr>
            </w:pPr>
          </w:p>
          <w:p w14:paraId="1166A37F" w14:textId="09B6BD6D" w:rsidR="00DF2BBE" w:rsidRPr="00DF2BBE" w:rsidRDefault="00DF2BBE" w:rsidP="00DF2BBE">
            <w:pPr>
              <w:jc w:val="left"/>
              <w:rPr>
                <w:rFonts w:ascii="Arial" w:hAnsi="Arial" w:cs="Arial"/>
              </w:rPr>
            </w:pPr>
            <w:r w:rsidRPr="5D3C90D5">
              <w:rPr>
                <w:rFonts w:ascii="Arial" w:hAnsi="Arial" w:cs="Arial"/>
              </w:rPr>
              <w:t xml:space="preserve">3 The operating currency </w:t>
            </w:r>
            <w:del w:id="34" w:author="TOYOMOTO KEITARO" w:date="2023-10-02T16:38:00Z">
              <w:r w:rsidRPr="00372E0F" w:rsidDel="00A6152C">
                <w:rPr>
                  <w:rFonts w:ascii="Arial" w:hAnsi="Arial" w:cs="Arial"/>
                  <w:highlight w:val="cyan"/>
                </w:rPr>
                <w:delText>shall</w:delText>
              </w:r>
            </w:del>
            <w:ins w:id="35" w:author="TOYOMOTO KEITARO" w:date="2023-10-02T16:38:00Z">
              <w:r w:rsidR="00A6152C" w:rsidRPr="00372E0F">
                <w:rPr>
                  <w:rFonts w:ascii="Arial" w:hAnsi="Arial" w:cs="Arial"/>
                  <w:highlight w:val="cyan"/>
                </w:rPr>
                <w:t>will</w:t>
              </w:r>
            </w:ins>
            <w:r w:rsidRPr="5D3C90D5">
              <w:rPr>
                <w:rFonts w:ascii="Arial" w:hAnsi="Arial" w:cs="Arial"/>
              </w:rPr>
              <w:t xml:space="preserve"> be the currency of the Member State in which the seat of the Organization is located.</w:t>
            </w:r>
          </w:p>
          <w:p w14:paraId="2A0D64EF" w14:textId="6B47CA89" w:rsidR="5D3C90D5" w:rsidRDefault="5D3C90D5" w:rsidP="5D3C90D5">
            <w:pPr>
              <w:jc w:val="left"/>
              <w:rPr>
                <w:ins w:id="36" w:author="ISHIHARA TAKESHI" w:date="2023-09-22T06:15:00Z"/>
                <w:rFonts w:ascii="Arial" w:hAnsi="Arial" w:cs="Arial"/>
                <w:highlight w:val="yellow"/>
              </w:rPr>
            </w:pPr>
          </w:p>
          <w:p w14:paraId="299AF563" w14:textId="692B5AA8" w:rsidR="00DF2BBE" w:rsidRPr="00DF2BBE" w:rsidRDefault="00DF2BBE" w:rsidP="00DF2BBE">
            <w:pPr>
              <w:jc w:val="left"/>
              <w:rPr>
                <w:rFonts w:ascii="Arial" w:hAnsi="Arial" w:cs="Arial"/>
              </w:rPr>
            </w:pPr>
            <w:r w:rsidRPr="00311BDF">
              <w:rPr>
                <w:rFonts w:ascii="Arial" w:hAnsi="Arial" w:cs="Arial"/>
                <w:highlight w:val="cyan"/>
              </w:rPr>
              <w:t>4 The Secretary</w:t>
            </w:r>
            <w:r w:rsidRPr="00311BDF">
              <w:rPr>
                <w:rFonts w:cs="ＭＳ ゴシック"/>
                <w:highlight w:val="cyan"/>
              </w:rPr>
              <w:t>‐</w:t>
            </w:r>
            <w:r w:rsidRPr="00311BDF">
              <w:rPr>
                <w:rFonts w:ascii="Arial" w:hAnsi="Arial" w:cs="Arial"/>
                <w:highlight w:val="cyan"/>
              </w:rPr>
              <w:t xml:space="preserve">General </w:t>
            </w:r>
            <w:del w:id="37" w:author="TOYOMOTO KEITARO" w:date="2023-10-02T16:38:00Z">
              <w:r w:rsidRPr="00311BDF" w:rsidDel="00A6152C">
                <w:rPr>
                  <w:rFonts w:ascii="Arial" w:hAnsi="Arial" w:cs="Arial"/>
                  <w:highlight w:val="cyan"/>
                </w:rPr>
                <w:delText>shall</w:delText>
              </w:r>
            </w:del>
            <w:ins w:id="38" w:author="TOYOMOTO KEITARO" w:date="2023-10-02T16:38:00Z">
              <w:r w:rsidR="00A6152C" w:rsidRPr="00311BDF">
                <w:rPr>
                  <w:rFonts w:ascii="Arial" w:hAnsi="Arial" w:cs="Arial"/>
                  <w:highlight w:val="cyan"/>
                </w:rPr>
                <w:t>will</w:t>
              </w:r>
            </w:ins>
            <w:r w:rsidRPr="00311BDF">
              <w:rPr>
                <w:rFonts w:ascii="Arial" w:hAnsi="Arial" w:cs="Arial"/>
                <w:highlight w:val="cyan"/>
              </w:rPr>
              <w:t xml:space="preserve"> operate within the limits of the annual budget. However, the Secretary</w:t>
            </w:r>
            <w:r w:rsidRPr="00311BDF">
              <w:rPr>
                <w:rFonts w:cs="ＭＳ ゴシック"/>
                <w:highlight w:val="cyan"/>
              </w:rPr>
              <w:t>‐</w:t>
            </w:r>
            <w:r w:rsidRPr="00311BDF">
              <w:rPr>
                <w:rFonts w:ascii="Arial" w:hAnsi="Arial" w:cs="Arial"/>
                <w:highlight w:val="cyan"/>
              </w:rPr>
              <w:t>General may adjust allocations</w:t>
            </w:r>
            <w:ins w:id="39" w:author="森柾 雄貴" w:date="2023-08-02T17:50:00Z">
              <w:r w:rsidRPr="00311BDF">
                <w:rPr>
                  <w:rFonts w:ascii="Arial" w:hAnsi="Arial" w:cs="Arial"/>
                  <w:highlight w:val="cyan"/>
                </w:rPr>
                <w:t xml:space="preserve"> </w:t>
              </w:r>
            </w:ins>
            <w:r w:rsidRPr="00311BDF">
              <w:rPr>
                <w:rFonts w:ascii="Arial" w:hAnsi="Arial" w:cs="Arial"/>
                <w:highlight w:val="cyan"/>
              </w:rPr>
              <w:t>within the approved annual budget.</w:t>
            </w:r>
          </w:p>
          <w:p w14:paraId="5C1C11A7" w14:textId="7083AEEB" w:rsidR="5D3C90D5" w:rsidRDefault="5D3C90D5" w:rsidP="5D3C90D5">
            <w:pPr>
              <w:jc w:val="left"/>
              <w:rPr>
                <w:ins w:id="40" w:author="ISHIHARA TAKESHI" w:date="2023-09-22T06:17:00Z"/>
                <w:rFonts w:ascii="Arial" w:hAnsi="Arial" w:cs="Arial"/>
              </w:rPr>
            </w:pPr>
          </w:p>
          <w:p w14:paraId="38C49DEC" w14:textId="2A1847BE" w:rsidR="00DF2BBE" w:rsidRPr="00DF2BBE" w:rsidRDefault="00DF2BBE" w:rsidP="00DF2BBE">
            <w:pPr>
              <w:jc w:val="left"/>
              <w:rPr>
                <w:rFonts w:ascii="Arial" w:hAnsi="Arial" w:cs="Arial"/>
              </w:rPr>
            </w:pPr>
            <w:r w:rsidRPr="5D3C90D5">
              <w:rPr>
                <w:rFonts w:ascii="Arial" w:hAnsi="Arial" w:cs="Arial"/>
              </w:rPr>
              <w:t xml:space="preserve">5 Any transfers of allocations between different categories of expenditure specified in the annual budget </w:t>
            </w:r>
            <w:del w:id="41" w:author="TOYOMOTO KEITARO" w:date="2023-10-02T16:38:00Z">
              <w:r w:rsidRPr="00372E0F" w:rsidDel="00A6152C">
                <w:rPr>
                  <w:rFonts w:ascii="Arial" w:hAnsi="Arial" w:cs="Arial"/>
                  <w:highlight w:val="cyan"/>
                </w:rPr>
                <w:delText>shall</w:delText>
              </w:r>
            </w:del>
            <w:ins w:id="42" w:author="TOYOMOTO KEITARO" w:date="2023-10-02T16:38:00Z">
              <w:r w:rsidR="00A6152C" w:rsidRPr="00372E0F">
                <w:rPr>
                  <w:rFonts w:ascii="Arial" w:hAnsi="Arial" w:cs="Arial"/>
                  <w:highlight w:val="cyan"/>
                </w:rPr>
                <w:t>will</w:t>
              </w:r>
            </w:ins>
            <w:r w:rsidRPr="5D3C90D5">
              <w:rPr>
                <w:rFonts w:ascii="Arial" w:hAnsi="Arial" w:cs="Arial"/>
              </w:rPr>
              <w:t xml:space="preserve"> be reported as a revised budget, with the necessary justification, to the Finance and Audit Group.</w:t>
            </w:r>
          </w:p>
          <w:p w14:paraId="5D54202E" w14:textId="40A0F4D6" w:rsidR="5D3C90D5" w:rsidRDefault="5D3C90D5" w:rsidP="5D3C90D5">
            <w:pPr>
              <w:jc w:val="left"/>
              <w:rPr>
                <w:ins w:id="43" w:author="ISHIHARA TAKESHI" w:date="2023-09-22T06:17:00Z"/>
                <w:rFonts w:ascii="Arial" w:hAnsi="Arial" w:cs="Arial"/>
              </w:rPr>
            </w:pPr>
          </w:p>
          <w:p w14:paraId="69EB4118" w14:textId="06650126" w:rsidR="00DF2BBE" w:rsidRPr="00DF2BBE" w:rsidRDefault="00DF2BBE" w:rsidP="00DF2BBE">
            <w:pPr>
              <w:jc w:val="left"/>
              <w:rPr>
                <w:rFonts w:ascii="Arial" w:hAnsi="Arial" w:cs="Arial"/>
              </w:rPr>
            </w:pPr>
            <w:r w:rsidRPr="00DF2BBE">
              <w:rPr>
                <w:rFonts w:ascii="Arial" w:hAnsi="Arial" w:cs="Arial"/>
              </w:rPr>
              <w:t xml:space="preserve">6 No further commitment to expenditure against the annual budget may be incurred after the close of the financial year. Outstanding </w:t>
            </w:r>
            <w:ins w:id="44" w:author="TOYOMOTO KEITARO" w:date="2023-10-02T16:41:00Z">
              <w:r w:rsidR="00A6152C" w:rsidRPr="00372E0F">
                <w:rPr>
                  <w:rFonts w:ascii="Arial" w:hAnsi="Arial" w:cs="Arial"/>
                  <w:highlight w:val="cyan"/>
                </w:rPr>
                <w:t>responsibility</w:t>
              </w:r>
            </w:ins>
            <w:del w:id="45" w:author="TOYOMOTO KEITARO" w:date="2023-10-02T16:41:00Z">
              <w:r w:rsidRPr="00372E0F" w:rsidDel="00A6152C">
                <w:rPr>
                  <w:rFonts w:ascii="Arial" w:hAnsi="Arial" w:cs="Arial"/>
                  <w:highlight w:val="cyan"/>
                </w:rPr>
                <w:delText>obligations</w:delText>
              </w:r>
            </w:del>
            <w:r w:rsidRPr="00372E0F">
              <w:rPr>
                <w:rFonts w:ascii="Arial" w:hAnsi="Arial" w:cs="Arial"/>
                <w:highlight w:val="cyan"/>
              </w:rPr>
              <w:t xml:space="preserve"> </w:t>
            </w:r>
            <w:ins w:id="46" w:author="TOYOMOTO KEITARO" w:date="2023-10-02T16:41:00Z">
              <w:r w:rsidR="00A6152C" w:rsidRPr="00372E0F">
                <w:rPr>
                  <w:rFonts w:ascii="Arial" w:hAnsi="Arial" w:cs="Arial"/>
                  <w:highlight w:val="cyan"/>
                </w:rPr>
                <w:t>should</w:t>
              </w:r>
            </w:ins>
            <w:del w:id="47" w:author="TOYOMOTO KEITARO" w:date="2023-10-02T16:41:00Z">
              <w:r w:rsidRPr="00372E0F" w:rsidDel="00A6152C">
                <w:rPr>
                  <w:rFonts w:ascii="Arial" w:hAnsi="Arial" w:cs="Arial"/>
                  <w:highlight w:val="cyan"/>
                </w:rPr>
                <w:delText>must</w:delText>
              </w:r>
            </w:del>
            <w:r w:rsidRPr="00DF2BBE">
              <w:rPr>
                <w:rFonts w:ascii="Arial" w:hAnsi="Arial" w:cs="Arial"/>
              </w:rPr>
              <w:t xml:space="preserve"> be met within ninety calendar days of the close of the financial year.</w:t>
            </w:r>
          </w:p>
        </w:tc>
        <w:tc>
          <w:tcPr>
            <w:tcW w:w="7257" w:type="dxa"/>
          </w:tcPr>
          <w:p w14:paraId="012D382C" w14:textId="77777777" w:rsidR="009E664F" w:rsidRDefault="009E664F" w:rsidP="00843690">
            <w:pPr>
              <w:jc w:val="left"/>
              <w:rPr>
                <w:rFonts w:ascii="Arial" w:hAnsi="Arial" w:cs="Arial"/>
              </w:rPr>
            </w:pPr>
          </w:p>
          <w:p w14:paraId="3ED0AC87" w14:textId="77777777" w:rsidR="00DF2BBE" w:rsidRDefault="00DF2BBE" w:rsidP="00843690">
            <w:pPr>
              <w:jc w:val="left"/>
              <w:rPr>
                <w:rFonts w:ascii="Arial" w:hAnsi="Arial" w:cs="Arial"/>
              </w:rPr>
            </w:pPr>
          </w:p>
          <w:p w14:paraId="667787E4" w14:textId="77777777" w:rsidR="00DF2BBE" w:rsidRDefault="00DF2BBE" w:rsidP="00843690">
            <w:pPr>
              <w:jc w:val="left"/>
              <w:rPr>
                <w:rFonts w:ascii="Arial" w:hAnsi="Arial" w:cs="Arial"/>
              </w:rPr>
            </w:pPr>
          </w:p>
          <w:p w14:paraId="12A51AC2" w14:textId="77777777" w:rsidR="00DF2BBE" w:rsidRDefault="00DF2BBE" w:rsidP="00843690">
            <w:pPr>
              <w:jc w:val="left"/>
              <w:rPr>
                <w:rFonts w:ascii="Arial" w:hAnsi="Arial" w:cs="Arial"/>
              </w:rPr>
            </w:pPr>
          </w:p>
          <w:p w14:paraId="630051A7" w14:textId="77777777" w:rsidR="00DF2BBE" w:rsidRDefault="00DF2BBE" w:rsidP="00843690">
            <w:pPr>
              <w:jc w:val="left"/>
              <w:rPr>
                <w:rFonts w:ascii="Arial" w:hAnsi="Arial" w:cs="Arial"/>
              </w:rPr>
            </w:pPr>
          </w:p>
          <w:p w14:paraId="1E4950F5" w14:textId="77777777" w:rsidR="00DF2BBE" w:rsidRDefault="00DF2BBE" w:rsidP="00843690">
            <w:pPr>
              <w:jc w:val="left"/>
              <w:rPr>
                <w:rFonts w:ascii="Arial" w:hAnsi="Arial" w:cs="Arial"/>
              </w:rPr>
            </w:pPr>
          </w:p>
          <w:p w14:paraId="7DB37FF2" w14:textId="77777777" w:rsidR="00DF2BBE" w:rsidRDefault="00DF2BBE" w:rsidP="00843690">
            <w:pPr>
              <w:jc w:val="left"/>
              <w:rPr>
                <w:rFonts w:ascii="Arial" w:hAnsi="Arial" w:cs="Arial"/>
              </w:rPr>
            </w:pPr>
          </w:p>
          <w:p w14:paraId="6A4068EA" w14:textId="77777777" w:rsidR="00DF2BBE" w:rsidRDefault="00DF2BBE" w:rsidP="00843690">
            <w:pPr>
              <w:jc w:val="left"/>
              <w:rPr>
                <w:rFonts w:ascii="Arial" w:hAnsi="Arial" w:cs="Arial"/>
              </w:rPr>
            </w:pPr>
          </w:p>
          <w:p w14:paraId="4405B88B" w14:textId="77777777" w:rsidR="00DF2BBE" w:rsidRDefault="00DF2BBE" w:rsidP="00843690">
            <w:pPr>
              <w:jc w:val="left"/>
              <w:rPr>
                <w:rFonts w:ascii="Arial" w:hAnsi="Arial" w:cs="Arial"/>
              </w:rPr>
            </w:pPr>
            <w:r w:rsidRPr="00DF2BBE">
              <w:rPr>
                <w:rFonts w:ascii="Arial" w:hAnsi="Arial" w:cs="Arial"/>
              </w:rPr>
              <w:t>Clarification.</w:t>
            </w:r>
            <w:r w:rsidR="00142A89">
              <w:rPr>
                <w:rFonts w:hint="eastAsia"/>
              </w:rPr>
              <w:t xml:space="preserve"> </w:t>
            </w:r>
          </w:p>
          <w:p w14:paraId="2A8576AD" w14:textId="77777777" w:rsidR="00DF2BBE" w:rsidRDefault="00DF2BBE" w:rsidP="00843690">
            <w:pPr>
              <w:jc w:val="left"/>
              <w:rPr>
                <w:rFonts w:ascii="Arial" w:hAnsi="Arial" w:cs="Arial"/>
              </w:rPr>
            </w:pPr>
          </w:p>
          <w:p w14:paraId="5D269DF1" w14:textId="77777777" w:rsidR="00DF2BBE" w:rsidRDefault="00DF2BBE" w:rsidP="00843690">
            <w:pPr>
              <w:jc w:val="left"/>
              <w:rPr>
                <w:rFonts w:ascii="Arial" w:hAnsi="Arial" w:cs="Arial"/>
              </w:rPr>
            </w:pPr>
          </w:p>
          <w:p w14:paraId="2D861140" w14:textId="77777777" w:rsidR="00DF2BBE" w:rsidRDefault="00DF2BBE" w:rsidP="00843690">
            <w:pPr>
              <w:jc w:val="left"/>
              <w:rPr>
                <w:rFonts w:ascii="Arial" w:hAnsi="Arial" w:cs="Arial"/>
              </w:rPr>
            </w:pPr>
          </w:p>
          <w:p w14:paraId="0B5090E8" w14:textId="77777777" w:rsidR="00DF2BBE" w:rsidRDefault="00DF2BBE" w:rsidP="00843690">
            <w:pPr>
              <w:jc w:val="left"/>
              <w:rPr>
                <w:rFonts w:ascii="Arial" w:hAnsi="Arial" w:cs="Arial"/>
              </w:rPr>
            </w:pPr>
          </w:p>
          <w:p w14:paraId="2CD3C0CA" w14:textId="77777777" w:rsidR="00DF2BBE" w:rsidRDefault="00DF2BBE" w:rsidP="00843690">
            <w:pPr>
              <w:jc w:val="left"/>
              <w:rPr>
                <w:rFonts w:ascii="Arial" w:hAnsi="Arial" w:cs="Arial"/>
              </w:rPr>
            </w:pPr>
          </w:p>
          <w:p w14:paraId="5297DB2D" w14:textId="77777777" w:rsidR="00DF2BBE" w:rsidRDefault="00DF2BBE" w:rsidP="00843690">
            <w:pPr>
              <w:jc w:val="left"/>
              <w:rPr>
                <w:rFonts w:ascii="Arial" w:hAnsi="Arial" w:cs="Arial"/>
              </w:rPr>
            </w:pPr>
          </w:p>
          <w:p w14:paraId="26C0265D" w14:textId="77777777" w:rsidR="00DF2BBE" w:rsidRPr="009E664F" w:rsidRDefault="00DF2BBE" w:rsidP="00843690">
            <w:pPr>
              <w:jc w:val="left"/>
              <w:rPr>
                <w:rFonts w:ascii="Arial" w:hAnsi="Arial" w:cs="Arial"/>
              </w:rPr>
            </w:pPr>
          </w:p>
        </w:tc>
      </w:tr>
      <w:tr w:rsidR="009E664F" w14:paraId="69D42DE2" w14:textId="77777777" w:rsidTr="5D3C90D5">
        <w:tc>
          <w:tcPr>
            <w:tcW w:w="7257" w:type="dxa"/>
          </w:tcPr>
          <w:p w14:paraId="0F6B34C4" w14:textId="62256603" w:rsidR="00DF2BBE" w:rsidRPr="00DF2BBE" w:rsidRDefault="00DF2BBE" w:rsidP="00DF2BBE">
            <w:pPr>
              <w:jc w:val="left"/>
              <w:rPr>
                <w:rFonts w:ascii="Arial" w:hAnsi="Arial" w:cs="Arial"/>
                <w:b/>
              </w:rPr>
            </w:pPr>
            <w:del w:id="48" w:author="TOYOMOTO KEITARO" w:date="2023-10-02T17:18:00Z">
              <w:r w:rsidRPr="00372E0F" w:rsidDel="00C47750">
                <w:rPr>
                  <w:rFonts w:ascii="Arial" w:hAnsi="Arial" w:cs="Arial"/>
                  <w:b/>
                  <w:highlight w:val="cyan"/>
                </w:rPr>
                <w:lastRenderedPageBreak/>
                <w:delText>Article</w:delText>
              </w:r>
            </w:del>
            <w:ins w:id="49" w:author="TOYOMOTO KEITARO" w:date="2023-10-02T17:18:00Z">
              <w:r w:rsidR="00C47750" w:rsidRPr="00372E0F">
                <w:rPr>
                  <w:rFonts w:ascii="Arial" w:hAnsi="Arial" w:cs="Arial"/>
                  <w:b/>
                  <w:highlight w:val="cyan"/>
                </w:rPr>
                <w:t>Item</w:t>
              </w:r>
            </w:ins>
            <w:r w:rsidRPr="00DF2BBE">
              <w:rPr>
                <w:rFonts w:ascii="Arial" w:hAnsi="Arial" w:cs="Arial"/>
                <w:b/>
              </w:rPr>
              <w:t xml:space="preserve"> 4</w:t>
            </w:r>
          </w:p>
          <w:p w14:paraId="1ED40D4F" w14:textId="77777777" w:rsidR="00DF2BBE" w:rsidRPr="00DF2BBE" w:rsidRDefault="00DF2BBE" w:rsidP="00DF2BBE">
            <w:pPr>
              <w:jc w:val="left"/>
              <w:rPr>
                <w:rFonts w:ascii="Arial" w:hAnsi="Arial" w:cs="Arial"/>
                <w:b/>
              </w:rPr>
            </w:pPr>
            <w:r w:rsidRPr="00DF2BBE">
              <w:rPr>
                <w:rFonts w:ascii="Arial" w:hAnsi="Arial" w:cs="Arial"/>
                <w:b/>
              </w:rPr>
              <w:t>Procurement</w:t>
            </w:r>
          </w:p>
          <w:p w14:paraId="480F5BD4" w14:textId="77777777" w:rsidR="00DF2BBE" w:rsidRPr="00DF2BBE" w:rsidRDefault="00DF2BBE" w:rsidP="00DF2BBE">
            <w:pPr>
              <w:jc w:val="left"/>
              <w:rPr>
                <w:rFonts w:ascii="Arial" w:hAnsi="Arial" w:cs="Arial"/>
              </w:rPr>
            </w:pPr>
          </w:p>
          <w:p w14:paraId="10429C79" w14:textId="0084FE8C" w:rsidR="00DF2BBE" w:rsidRPr="00DF2BBE" w:rsidRDefault="00DF2BBE" w:rsidP="00DF2BBE">
            <w:pPr>
              <w:jc w:val="left"/>
              <w:rPr>
                <w:rFonts w:ascii="Arial" w:hAnsi="Arial" w:cs="Arial"/>
              </w:rPr>
            </w:pPr>
            <w:r w:rsidRPr="00DF2BBE">
              <w:rPr>
                <w:rFonts w:ascii="Arial" w:hAnsi="Arial" w:cs="Arial"/>
              </w:rPr>
              <w:t xml:space="preserve">1 All funds </w:t>
            </w:r>
            <w:del w:id="50" w:author="TOYOMOTO KEITARO" w:date="2023-10-02T16:38:00Z">
              <w:r w:rsidRPr="00372E0F" w:rsidDel="00A6152C">
                <w:rPr>
                  <w:rFonts w:ascii="Arial" w:hAnsi="Arial" w:cs="Arial"/>
                  <w:highlight w:val="cyan"/>
                </w:rPr>
                <w:delText>shall</w:delText>
              </w:r>
            </w:del>
            <w:ins w:id="51" w:author="TOYOMOTO KEITARO" w:date="2023-10-02T16:38:00Z">
              <w:r w:rsidR="00A6152C" w:rsidRPr="00372E0F">
                <w:rPr>
                  <w:rFonts w:ascii="Arial" w:hAnsi="Arial" w:cs="Arial"/>
                  <w:highlight w:val="cyan"/>
                </w:rPr>
                <w:t>will</w:t>
              </w:r>
            </w:ins>
            <w:r w:rsidRPr="00DF2BBE">
              <w:rPr>
                <w:rFonts w:ascii="Arial" w:hAnsi="Arial" w:cs="Arial"/>
              </w:rPr>
              <w:t xml:space="preserve"> be under the operational control of the Secretary</w:t>
            </w:r>
            <w:r w:rsidRPr="00DF2BBE">
              <w:rPr>
                <w:rFonts w:cs="ＭＳ ゴシック" w:hint="eastAsia"/>
              </w:rPr>
              <w:t>‐</w:t>
            </w:r>
            <w:r w:rsidRPr="00DF2BBE">
              <w:rPr>
                <w:rFonts w:ascii="Arial" w:hAnsi="Arial" w:cs="Arial"/>
              </w:rPr>
              <w:t>General.</w:t>
            </w:r>
          </w:p>
          <w:p w14:paraId="66799A3B" w14:textId="77777777" w:rsidR="00DF2BBE" w:rsidRPr="00DF2BBE" w:rsidRDefault="00DF2BBE" w:rsidP="00DF2BBE">
            <w:pPr>
              <w:jc w:val="left"/>
              <w:rPr>
                <w:rFonts w:ascii="Arial" w:hAnsi="Arial" w:cs="Arial"/>
              </w:rPr>
            </w:pPr>
            <w:r w:rsidRPr="00DF2BBE">
              <w:rPr>
                <w:rFonts w:ascii="Arial" w:hAnsi="Arial" w:cs="Arial"/>
              </w:rPr>
              <w:t>2 The Secretary</w:t>
            </w:r>
            <w:r w:rsidRPr="00DF2BBE">
              <w:rPr>
                <w:rFonts w:cs="ＭＳ ゴシック" w:hint="eastAsia"/>
              </w:rPr>
              <w:t>‐</w:t>
            </w:r>
            <w:r w:rsidRPr="00DF2BBE">
              <w:rPr>
                <w:rFonts w:ascii="Arial" w:hAnsi="Arial" w:cs="Arial"/>
              </w:rPr>
              <w:t xml:space="preserve">General may designate, in writing, members of the Secretariat as line managers for the purpose of these </w:t>
            </w:r>
            <w:r w:rsidRPr="00DF2BBE">
              <w:rPr>
                <w:rFonts w:ascii="Arial" w:hAnsi="Arial" w:cs="Arial"/>
              </w:rPr>
              <w:lastRenderedPageBreak/>
              <w:t>Financial Regulations.</w:t>
            </w:r>
          </w:p>
          <w:p w14:paraId="621EC630" w14:textId="77777777" w:rsidR="009E664F" w:rsidRPr="009E664F" w:rsidRDefault="00DF2BBE" w:rsidP="00DF2BBE">
            <w:pPr>
              <w:jc w:val="left"/>
              <w:rPr>
                <w:rFonts w:ascii="Arial" w:hAnsi="Arial" w:cs="Arial"/>
              </w:rPr>
            </w:pPr>
            <w:r w:rsidRPr="00DF2BBE">
              <w:rPr>
                <w:rFonts w:ascii="Arial" w:hAnsi="Arial" w:cs="Arial"/>
              </w:rPr>
              <w:t>3 The procurement limits and method should be detailed in the Secretariat Procedures.</w:t>
            </w:r>
          </w:p>
        </w:tc>
        <w:tc>
          <w:tcPr>
            <w:tcW w:w="7257" w:type="dxa"/>
          </w:tcPr>
          <w:p w14:paraId="51A609D6" w14:textId="77777777" w:rsidR="009E664F" w:rsidRPr="009E664F" w:rsidRDefault="009E664F" w:rsidP="00843690">
            <w:pPr>
              <w:jc w:val="left"/>
              <w:rPr>
                <w:rFonts w:ascii="Arial" w:hAnsi="Arial" w:cs="Arial"/>
              </w:rPr>
            </w:pPr>
          </w:p>
        </w:tc>
      </w:tr>
      <w:tr w:rsidR="009E664F" w14:paraId="1CA1D366" w14:textId="77777777" w:rsidTr="5D3C90D5">
        <w:tc>
          <w:tcPr>
            <w:tcW w:w="7257" w:type="dxa"/>
          </w:tcPr>
          <w:p w14:paraId="0BF11A76" w14:textId="4FC76186" w:rsidR="00DF2BBE" w:rsidRPr="00DF2BBE" w:rsidRDefault="00DF2BBE" w:rsidP="00DF2BBE">
            <w:pPr>
              <w:jc w:val="left"/>
              <w:rPr>
                <w:rFonts w:ascii="Arial" w:hAnsi="Arial" w:cs="Arial"/>
                <w:b/>
              </w:rPr>
            </w:pPr>
            <w:del w:id="52" w:author="TOYOMOTO KEITARO" w:date="2023-10-02T17:18:00Z">
              <w:r w:rsidRPr="00372E0F" w:rsidDel="00C47750">
                <w:rPr>
                  <w:rFonts w:ascii="Arial" w:hAnsi="Arial" w:cs="Arial"/>
                  <w:b/>
                  <w:highlight w:val="cyan"/>
                </w:rPr>
                <w:delText>Article</w:delText>
              </w:r>
            </w:del>
            <w:ins w:id="53" w:author="TOYOMOTO KEITARO" w:date="2023-10-02T17:18:00Z">
              <w:r w:rsidR="00C47750" w:rsidRPr="00372E0F">
                <w:rPr>
                  <w:rFonts w:ascii="Arial" w:hAnsi="Arial" w:cs="Arial"/>
                  <w:b/>
                  <w:highlight w:val="cyan"/>
                </w:rPr>
                <w:t>Item</w:t>
              </w:r>
            </w:ins>
            <w:r w:rsidRPr="00DF2BBE">
              <w:rPr>
                <w:rFonts w:ascii="Arial" w:hAnsi="Arial" w:cs="Arial"/>
                <w:b/>
              </w:rPr>
              <w:t xml:space="preserve"> 5</w:t>
            </w:r>
          </w:p>
          <w:p w14:paraId="3B90CECD" w14:textId="77777777" w:rsidR="00DF2BBE" w:rsidRPr="00DF2BBE" w:rsidRDefault="00DF2BBE" w:rsidP="00DF2BBE">
            <w:pPr>
              <w:jc w:val="left"/>
              <w:rPr>
                <w:rFonts w:ascii="Arial" w:hAnsi="Arial" w:cs="Arial"/>
                <w:b/>
              </w:rPr>
            </w:pPr>
            <w:r w:rsidRPr="00DF2BBE">
              <w:rPr>
                <w:rFonts w:ascii="Arial" w:hAnsi="Arial" w:cs="Arial"/>
                <w:b/>
              </w:rPr>
              <w:t>Financial Statements</w:t>
            </w:r>
          </w:p>
          <w:p w14:paraId="3D5A4F36" w14:textId="77777777" w:rsidR="00DF2BBE" w:rsidRPr="00DF2BBE" w:rsidRDefault="00DF2BBE" w:rsidP="00DF2BBE">
            <w:pPr>
              <w:jc w:val="left"/>
              <w:rPr>
                <w:rFonts w:ascii="Arial" w:hAnsi="Arial" w:cs="Arial"/>
              </w:rPr>
            </w:pPr>
          </w:p>
          <w:p w14:paraId="4C9DA20F" w14:textId="0925EF05" w:rsidR="00DF2BBE" w:rsidRPr="00DF2BBE" w:rsidRDefault="00DF2BBE" w:rsidP="00DF2BBE">
            <w:pPr>
              <w:jc w:val="left"/>
              <w:rPr>
                <w:rFonts w:ascii="Arial" w:hAnsi="Arial" w:cs="Arial"/>
              </w:rPr>
            </w:pPr>
            <w:r w:rsidRPr="00DF2BBE">
              <w:rPr>
                <w:rFonts w:ascii="Arial" w:hAnsi="Arial" w:cs="Arial"/>
              </w:rPr>
              <w:t xml:space="preserve">1 The financial statements </w:t>
            </w:r>
            <w:del w:id="54" w:author="TOYOMOTO KEITARO" w:date="2023-10-02T16:38:00Z">
              <w:r w:rsidRPr="00372E0F" w:rsidDel="00A6152C">
                <w:rPr>
                  <w:rFonts w:ascii="Arial" w:hAnsi="Arial" w:cs="Arial"/>
                  <w:highlight w:val="cyan"/>
                </w:rPr>
                <w:delText>shall</w:delText>
              </w:r>
            </w:del>
            <w:ins w:id="55" w:author="TOYOMOTO KEITARO" w:date="2023-10-02T16:38:00Z">
              <w:r w:rsidR="00A6152C" w:rsidRPr="00372E0F">
                <w:rPr>
                  <w:rFonts w:ascii="Arial" w:hAnsi="Arial" w:cs="Arial"/>
                  <w:highlight w:val="cyan"/>
                </w:rPr>
                <w:t>will</w:t>
              </w:r>
            </w:ins>
            <w:r w:rsidRPr="00DF2BBE">
              <w:rPr>
                <w:rFonts w:ascii="Arial" w:hAnsi="Arial" w:cs="Arial"/>
              </w:rPr>
              <w:t xml:space="preserve"> be the outline budget, the annual budget, the income statement and the balance sheet.</w:t>
            </w:r>
          </w:p>
          <w:p w14:paraId="565EF250" w14:textId="0F4F421A" w:rsidR="009E664F" w:rsidRPr="009E664F" w:rsidRDefault="00DF2BBE" w:rsidP="00DF2BBE">
            <w:pPr>
              <w:jc w:val="left"/>
              <w:rPr>
                <w:rFonts w:ascii="Arial" w:hAnsi="Arial" w:cs="Arial"/>
              </w:rPr>
            </w:pPr>
            <w:r w:rsidRPr="00DF2BBE">
              <w:rPr>
                <w:rFonts w:ascii="Arial" w:hAnsi="Arial" w:cs="Arial"/>
              </w:rPr>
              <w:t xml:space="preserve">2 The Secretariat </w:t>
            </w:r>
            <w:del w:id="56" w:author="TOYOMOTO KEITARO" w:date="2023-10-02T16:38:00Z">
              <w:r w:rsidRPr="00372E0F" w:rsidDel="00A6152C">
                <w:rPr>
                  <w:rFonts w:ascii="Arial" w:hAnsi="Arial" w:cs="Arial"/>
                  <w:highlight w:val="cyan"/>
                </w:rPr>
                <w:delText>shall</w:delText>
              </w:r>
            </w:del>
            <w:ins w:id="57" w:author="TOYOMOTO KEITARO" w:date="2023-10-02T16:38:00Z">
              <w:r w:rsidR="00A6152C" w:rsidRPr="00372E0F">
                <w:rPr>
                  <w:rFonts w:ascii="Arial" w:hAnsi="Arial" w:cs="Arial"/>
                  <w:highlight w:val="cyan"/>
                </w:rPr>
                <w:t>will</w:t>
              </w:r>
            </w:ins>
            <w:r w:rsidRPr="00DF2BBE">
              <w:rPr>
                <w:rFonts w:ascii="Arial" w:hAnsi="Arial" w:cs="Arial"/>
              </w:rPr>
              <w:t xml:space="preserve"> submit the draft financial statements to the Finance and Audit Group, not later than fourteen calendar days prior to a Finance and Audit Group meeting.</w:t>
            </w:r>
          </w:p>
        </w:tc>
        <w:tc>
          <w:tcPr>
            <w:tcW w:w="7257" w:type="dxa"/>
          </w:tcPr>
          <w:p w14:paraId="1382D13D" w14:textId="77777777" w:rsidR="009E664F" w:rsidRPr="009E664F" w:rsidRDefault="009E664F" w:rsidP="00843690">
            <w:pPr>
              <w:jc w:val="left"/>
              <w:rPr>
                <w:rFonts w:ascii="Arial" w:hAnsi="Arial" w:cs="Arial"/>
              </w:rPr>
            </w:pPr>
          </w:p>
        </w:tc>
      </w:tr>
      <w:tr w:rsidR="009E664F" w14:paraId="1950F47C" w14:textId="77777777" w:rsidTr="5D3C90D5">
        <w:tc>
          <w:tcPr>
            <w:tcW w:w="7257" w:type="dxa"/>
          </w:tcPr>
          <w:p w14:paraId="0737B96A" w14:textId="2EF522C1" w:rsidR="00DF2BBE" w:rsidRPr="00DF2BBE" w:rsidRDefault="00DF2BBE" w:rsidP="00DF2BBE">
            <w:pPr>
              <w:tabs>
                <w:tab w:val="left" w:pos="1155"/>
              </w:tabs>
              <w:jc w:val="left"/>
              <w:rPr>
                <w:rFonts w:ascii="Arial" w:hAnsi="Arial" w:cs="Arial"/>
                <w:b/>
              </w:rPr>
            </w:pPr>
            <w:del w:id="58" w:author="TOYOMOTO KEITARO" w:date="2023-10-02T17:18:00Z">
              <w:r w:rsidRPr="00372E0F" w:rsidDel="00C47750">
                <w:rPr>
                  <w:rFonts w:ascii="Arial" w:hAnsi="Arial" w:cs="Arial"/>
                  <w:b/>
                  <w:highlight w:val="cyan"/>
                </w:rPr>
                <w:delText>Article</w:delText>
              </w:r>
            </w:del>
            <w:ins w:id="59" w:author="TOYOMOTO KEITARO" w:date="2023-10-02T17:18:00Z">
              <w:r w:rsidR="00C47750" w:rsidRPr="00372E0F">
                <w:rPr>
                  <w:rFonts w:ascii="Arial" w:hAnsi="Arial" w:cs="Arial"/>
                  <w:b/>
                  <w:highlight w:val="cyan"/>
                </w:rPr>
                <w:t>Item</w:t>
              </w:r>
            </w:ins>
            <w:r w:rsidRPr="00DF2BBE">
              <w:rPr>
                <w:rFonts w:ascii="Arial" w:hAnsi="Arial" w:cs="Arial"/>
                <w:b/>
              </w:rPr>
              <w:t xml:space="preserve"> 6</w:t>
            </w:r>
          </w:p>
          <w:p w14:paraId="7FD0C450" w14:textId="77777777" w:rsidR="00DF2BBE" w:rsidRPr="00DF2BBE" w:rsidRDefault="00DF2BBE" w:rsidP="00DF2BBE">
            <w:pPr>
              <w:tabs>
                <w:tab w:val="left" w:pos="1155"/>
              </w:tabs>
              <w:jc w:val="left"/>
              <w:rPr>
                <w:rFonts w:ascii="Arial" w:hAnsi="Arial" w:cs="Arial"/>
                <w:b/>
              </w:rPr>
            </w:pPr>
            <w:r w:rsidRPr="00DF2BBE">
              <w:rPr>
                <w:rFonts w:ascii="Arial" w:hAnsi="Arial" w:cs="Arial"/>
                <w:b/>
              </w:rPr>
              <w:t>Cash Reserve</w:t>
            </w:r>
          </w:p>
          <w:p w14:paraId="070822BC" w14:textId="77777777" w:rsidR="00DF2BBE" w:rsidRPr="00DF2BBE" w:rsidRDefault="00DF2BBE" w:rsidP="00DF2BBE">
            <w:pPr>
              <w:tabs>
                <w:tab w:val="left" w:pos="1155"/>
              </w:tabs>
              <w:jc w:val="left"/>
              <w:rPr>
                <w:rFonts w:ascii="Arial" w:hAnsi="Arial" w:cs="Arial"/>
              </w:rPr>
            </w:pPr>
          </w:p>
          <w:p w14:paraId="5E29288A" w14:textId="6EA78FA9" w:rsidR="009E664F" w:rsidRPr="009E664F" w:rsidRDefault="00DF2BBE" w:rsidP="00DF2BBE">
            <w:pPr>
              <w:tabs>
                <w:tab w:val="left" w:pos="1155"/>
              </w:tabs>
              <w:jc w:val="left"/>
              <w:rPr>
                <w:rFonts w:ascii="Arial" w:hAnsi="Arial" w:cs="Arial"/>
              </w:rPr>
            </w:pPr>
            <w:r w:rsidRPr="00DF2BBE">
              <w:rPr>
                <w:rFonts w:ascii="Arial" w:hAnsi="Arial" w:cs="Arial"/>
              </w:rPr>
              <w:t xml:space="preserve">To ensure the financial stability of the Organization and to avoid any financial difficulties, the Organization </w:t>
            </w:r>
            <w:del w:id="60" w:author="TOYOMOTO KEITARO" w:date="2023-10-02T16:38:00Z">
              <w:r w:rsidRPr="00372E0F" w:rsidDel="00A6152C">
                <w:rPr>
                  <w:rFonts w:ascii="Arial" w:hAnsi="Arial" w:cs="Arial"/>
                  <w:highlight w:val="cyan"/>
                </w:rPr>
                <w:delText>shall</w:delText>
              </w:r>
            </w:del>
            <w:ins w:id="61" w:author="TOYOMOTO KEITARO" w:date="2023-10-02T16:38:00Z">
              <w:r w:rsidR="00A6152C" w:rsidRPr="00372E0F">
                <w:rPr>
                  <w:rFonts w:ascii="Arial" w:hAnsi="Arial" w:cs="Arial"/>
                  <w:highlight w:val="cyan"/>
                </w:rPr>
                <w:t>will</w:t>
              </w:r>
            </w:ins>
            <w:r w:rsidRPr="00DF2BBE">
              <w:rPr>
                <w:rFonts w:ascii="Arial" w:hAnsi="Arial" w:cs="Arial"/>
              </w:rPr>
              <w:t xml:space="preserve"> maintain a cash reserve the value of which should be no less than four months of the annual budget.</w:t>
            </w:r>
          </w:p>
        </w:tc>
        <w:tc>
          <w:tcPr>
            <w:tcW w:w="7257" w:type="dxa"/>
          </w:tcPr>
          <w:p w14:paraId="6C051058" w14:textId="77777777" w:rsidR="009E664F" w:rsidRPr="009E664F" w:rsidRDefault="009E664F" w:rsidP="00843690">
            <w:pPr>
              <w:jc w:val="left"/>
              <w:rPr>
                <w:rFonts w:ascii="Arial" w:hAnsi="Arial" w:cs="Arial"/>
              </w:rPr>
            </w:pPr>
          </w:p>
        </w:tc>
      </w:tr>
      <w:tr w:rsidR="009E664F" w14:paraId="59719347" w14:textId="77777777" w:rsidTr="5D3C90D5">
        <w:tc>
          <w:tcPr>
            <w:tcW w:w="7257" w:type="dxa"/>
          </w:tcPr>
          <w:p w14:paraId="51BFFDE8" w14:textId="0D430E1F" w:rsidR="00DF2BBE" w:rsidRPr="00DF2BBE" w:rsidRDefault="00DF2BBE" w:rsidP="00DF2BBE">
            <w:pPr>
              <w:jc w:val="left"/>
              <w:rPr>
                <w:rFonts w:ascii="Arial" w:hAnsi="Arial" w:cs="Arial"/>
                <w:b/>
              </w:rPr>
            </w:pPr>
            <w:del w:id="62" w:author="TOYOMOTO KEITARO" w:date="2023-10-02T17:18:00Z">
              <w:r w:rsidRPr="00372E0F" w:rsidDel="00C47750">
                <w:rPr>
                  <w:rFonts w:ascii="Arial" w:hAnsi="Arial" w:cs="Arial"/>
                  <w:b/>
                  <w:highlight w:val="cyan"/>
                </w:rPr>
                <w:delText>Article</w:delText>
              </w:r>
            </w:del>
            <w:ins w:id="63" w:author="TOYOMOTO KEITARO" w:date="2023-10-02T17:18:00Z">
              <w:r w:rsidR="00C47750" w:rsidRPr="00372E0F">
                <w:rPr>
                  <w:rFonts w:ascii="Arial" w:hAnsi="Arial" w:cs="Arial"/>
                  <w:b/>
                  <w:highlight w:val="cyan"/>
                </w:rPr>
                <w:t>Item</w:t>
              </w:r>
            </w:ins>
            <w:r w:rsidRPr="00DF2BBE">
              <w:rPr>
                <w:rFonts w:ascii="Arial" w:hAnsi="Arial" w:cs="Arial"/>
                <w:b/>
              </w:rPr>
              <w:t xml:space="preserve"> 7</w:t>
            </w:r>
          </w:p>
          <w:p w14:paraId="4D7C8459" w14:textId="77777777" w:rsidR="00DF2BBE" w:rsidRPr="00DF2BBE" w:rsidRDefault="00DF2BBE" w:rsidP="00DF2BBE">
            <w:pPr>
              <w:jc w:val="left"/>
              <w:rPr>
                <w:rFonts w:ascii="Arial" w:hAnsi="Arial" w:cs="Arial"/>
                <w:b/>
              </w:rPr>
            </w:pPr>
            <w:r w:rsidRPr="00DF2BBE">
              <w:rPr>
                <w:rFonts w:ascii="Arial" w:hAnsi="Arial" w:cs="Arial"/>
                <w:b/>
              </w:rPr>
              <w:t>Annual Contributions and Fees</w:t>
            </w:r>
          </w:p>
          <w:p w14:paraId="3CEE26B8" w14:textId="77777777" w:rsidR="00DF2BBE" w:rsidRPr="00DF2BBE" w:rsidRDefault="00DF2BBE" w:rsidP="00DF2BBE">
            <w:pPr>
              <w:jc w:val="left"/>
              <w:rPr>
                <w:rFonts w:ascii="Arial" w:hAnsi="Arial" w:cs="Arial"/>
              </w:rPr>
            </w:pPr>
          </w:p>
          <w:p w14:paraId="17503943" w14:textId="77777777" w:rsidR="00DF2BBE" w:rsidRPr="00DF2BBE" w:rsidRDefault="00DF2BBE" w:rsidP="00DF2BBE">
            <w:pPr>
              <w:jc w:val="left"/>
              <w:rPr>
                <w:rFonts w:ascii="Arial" w:hAnsi="Arial" w:cs="Arial"/>
              </w:rPr>
            </w:pPr>
            <w:r w:rsidRPr="00DF2BBE">
              <w:rPr>
                <w:rFonts w:ascii="Arial" w:hAnsi="Arial" w:cs="Arial"/>
              </w:rPr>
              <w:t>1 Annual contributions and fees represent the main source of income for the functioning of the Organization.</w:t>
            </w:r>
          </w:p>
          <w:p w14:paraId="7BB17FB3" w14:textId="77777777" w:rsidR="00DF2BBE" w:rsidRPr="00DF2BBE" w:rsidRDefault="00DF2BBE" w:rsidP="00DF2BBE">
            <w:pPr>
              <w:jc w:val="left"/>
              <w:rPr>
                <w:rFonts w:ascii="Arial" w:hAnsi="Arial" w:cs="Arial"/>
              </w:rPr>
            </w:pPr>
            <w:r w:rsidRPr="00DF2BBE">
              <w:rPr>
                <w:rFonts w:ascii="Arial" w:hAnsi="Arial" w:cs="Arial"/>
              </w:rPr>
              <w:t xml:space="preserve">2 The Finance and Audit Group may take the following matters into account when recommending the rates of contribution and </w:t>
            </w:r>
            <w:r w:rsidRPr="00DF2BBE">
              <w:rPr>
                <w:rFonts w:ascii="Arial" w:hAnsi="Arial" w:cs="Arial"/>
              </w:rPr>
              <w:lastRenderedPageBreak/>
              <w:t>fees:</w:t>
            </w:r>
          </w:p>
          <w:p w14:paraId="637CF75A" w14:textId="77777777" w:rsidR="00DF2BBE" w:rsidRPr="00DF2BBE" w:rsidRDefault="00DF2BBE" w:rsidP="00DF2BBE">
            <w:pPr>
              <w:jc w:val="left"/>
              <w:rPr>
                <w:rFonts w:ascii="Arial" w:hAnsi="Arial" w:cs="Arial"/>
              </w:rPr>
            </w:pPr>
            <w:r w:rsidRPr="00DF2BBE">
              <w:rPr>
                <w:rFonts w:ascii="Arial" w:hAnsi="Arial" w:cs="Arial"/>
              </w:rPr>
              <w:t>(a) the requirement that the revenue and the expenditure in the budget should be balanced;</w:t>
            </w:r>
          </w:p>
          <w:p w14:paraId="4C2A2551" w14:textId="77777777" w:rsidR="00DF2BBE" w:rsidRPr="00DF2BBE" w:rsidRDefault="00DF2BBE" w:rsidP="00DF2BBE">
            <w:pPr>
              <w:jc w:val="left"/>
              <w:rPr>
                <w:rFonts w:ascii="Arial" w:hAnsi="Arial" w:cs="Arial"/>
              </w:rPr>
            </w:pPr>
            <w:r w:rsidRPr="00DF2BBE">
              <w:rPr>
                <w:rFonts w:ascii="Arial" w:hAnsi="Arial" w:cs="Arial"/>
              </w:rPr>
              <w:t>(b) the percentage of calls for contributions and fees likely to be settled on time;</w:t>
            </w:r>
          </w:p>
          <w:p w14:paraId="07E6644E" w14:textId="77777777" w:rsidR="00DF2BBE" w:rsidRPr="00DF2BBE" w:rsidRDefault="00DF2BBE" w:rsidP="00DF2BBE">
            <w:pPr>
              <w:jc w:val="left"/>
              <w:rPr>
                <w:rFonts w:ascii="Arial" w:hAnsi="Arial" w:cs="Arial"/>
              </w:rPr>
            </w:pPr>
            <w:r w:rsidRPr="00DF2BBE">
              <w:rPr>
                <w:rFonts w:ascii="Arial" w:hAnsi="Arial" w:cs="Arial"/>
              </w:rPr>
              <w:t>(c) the planned or anticipated exceptional expenditure;</w:t>
            </w:r>
          </w:p>
          <w:p w14:paraId="2CA2A994" w14:textId="77777777" w:rsidR="00DF2BBE" w:rsidRPr="00DF2BBE" w:rsidRDefault="00DF2BBE" w:rsidP="00DF2BBE">
            <w:pPr>
              <w:jc w:val="left"/>
              <w:rPr>
                <w:rFonts w:ascii="Arial" w:hAnsi="Arial" w:cs="Arial"/>
              </w:rPr>
            </w:pPr>
            <w:r w:rsidRPr="00DF2BBE">
              <w:rPr>
                <w:rFonts w:ascii="Arial" w:hAnsi="Arial" w:cs="Arial"/>
              </w:rPr>
              <w:t>(d) the rate of inflation in the Member State where the Organization has its seat; and</w:t>
            </w:r>
          </w:p>
          <w:p w14:paraId="775050CE" w14:textId="77777777" w:rsidR="009E664F" w:rsidRDefault="00DF2BBE" w:rsidP="00DF2BBE">
            <w:pPr>
              <w:jc w:val="left"/>
              <w:rPr>
                <w:rFonts w:ascii="Arial" w:hAnsi="Arial" w:cs="Arial"/>
              </w:rPr>
            </w:pPr>
            <w:r w:rsidRPr="00390218">
              <w:rPr>
                <w:rFonts w:ascii="Arial" w:hAnsi="Arial" w:cs="Arial"/>
                <w:highlight w:val="cyan"/>
              </w:rPr>
              <w:t>(e) the global economic situation</w:t>
            </w:r>
            <w:ins w:id="64" w:author="森柾 雄貴" w:date="2023-08-02T17:51:00Z">
              <w:r w:rsidRPr="00390218">
                <w:rPr>
                  <w:rFonts w:ascii="Arial" w:hAnsi="Arial" w:cs="Arial"/>
                  <w:highlight w:val="cyan"/>
                </w:rPr>
                <w:t>, particularly the rate of inflation in the global scale</w:t>
              </w:r>
            </w:ins>
            <w:r w:rsidRPr="00390218">
              <w:rPr>
                <w:rFonts w:ascii="Arial" w:hAnsi="Arial" w:cs="Arial"/>
                <w:highlight w:val="cyan"/>
              </w:rPr>
              <w:t>.</w:t>
            </w:r>
          </w:p>
          <w:p w14:paraId="5F38D7F5" w14:textId="08BEE19A" w:rsidR="00DF2BBE" w:rsidRPr="00DF2BBE" w:rsidRDefault="00DF2BBE" w:rsidP="00DF2BBE">
            <w:pPr>
              <w:jc w:val="left"/>
              <w:rPr>
                <w:rFonts w:ascii="Arial" w:hAnsi="Arial" w:cs="Arial"/>
              </w:rPr>
            </w:pPr>
            <w:r w:rsidRPr="00DF2BBE">
              <w:rPr>
                <w:rFonts w:ascii="Arial" w:hAnsi="Arial" w:cs="Arial"/>
              </w:rPr>
              <w:t xml:space="preserve">3 The Secretariat, in </w:t>
            </w:r>
            <w:del w:id="65" w:author="TOYOMOTO KEITARO" w:date="2023-10-02T16:43:00Z">
              <w:r w:rsidRPr="00372E0F" w:rsidDel="000C403C">
                <w:rPr>
                  <w:rFonts w:ascii="Arial" w:hAnsi="Arial" w:cs="Arial"/>
                  <w:highlight w:val="cyan"/>
                </w:rPr>
                <w:delText xml:space="preserve">accordance </w:delText>
              </w:r>
            </w:del>
            <w:ins w:id="66" w:author="TOYOMOTO KEITARO" w:date="2023-10-02T16:43:00Z">
              <w:r w:rsidR="000C403C" w:rsidRPr="00372E0F">
                <w:rPr>
                  <w:rFonts w:ascii="Arial" w:hAnsi="Arial" w:cs="Arial"/>
                  <w:highlight w:val="cyan"/>
                </w:rPr>
                <w:t>line</w:t>
              </w:r>
              <w:r w:rsidR="000C403C" w:rsidRPr="00DF2BBE">
                <w:rPr>
                  <w:rFonts w:ascii="Arial" w:hAnsi="Arial" w:cs="Arial"/>
                </w:rPr>
                <w:t xml:space="preserve"> </w:t>
              </w:r>
            </w:ins>
            <w:r w:rsidRPr="00DF2BBE">
              <w:rPr>
                <w:rFonts w:ascii="Arial" w:hAnsi="Arial" w:cs="Arial"/>
              </w:rPr>
              <w:t xml:space="preserve">with the Secretariat Procedures, </w:t>
            </w:r>
            <w:del w:id="67" w:author="TOYOMOTO KEITARO" w:date="2023-10-02T16:38:00Z">
              <w:r w:rsidRPr="00372E0F" w:rsidDel="00A6152C">
                <w:rPr>
                  <w:rFonts w:ascii="Arial" w:hAnsi="Arial" w:cs="Arial"/>
                  <w:highlight w:val="cyan"/>
                </w:rPr>
                <w:delText>shall</w:delText>
              </w:r>
            </w:del>
            <w:ins w:id="68" w:author="TOYOMOTO KEITARO" w:date="2023-10-02T16:38:00Z">
              <w:r w:rsidR="00A6152C" w:rsidRPr="00372E0F">
                <w:rPr>
                  <w:rFonts w:ascii="Arial" w:hAnsi="Arial" w:cs="Arial"/>
                  <w:highlight w:val="cyan"/>
                </w:rPr>
                <w:t>will</w:t>
              </w:r>
            </w:ins>
            <w:r w:rsidRPr="00DF2BBE">
              <w:rPr>
                <w:rFonts w:ascii="Arial" w:hAnsi="Arial" w:cs="Arial"/>
              </w:rPr>
              <w:t xml:space="preserve"> send a call for annual contributions or fees for the following year to each Member State, Associate Member and Affiliate Member no later than 31 October each year. The due date for payment is 31 January of the next year.</w:t>
            </w:r>
          </w:p>
          <w:p w14:paraId="22C1CC37" w14:textId="6BFC2609" w:rsidR="00DF2BBE" w:rsidRPr="00DF2BBE" w:rsidRDefault="00DF2BBE" w:rsidP="00DF2BBE">
            <w:pPr>
              <w:jc w:val="left"/>
              <w:rPr>
                <w:rFonts w:ascii="Arial" w:hAnsi="Arial" w:cs="Arial"/>
              </w:rPr>
            </w:pPr>
            <w:r w:rsidRPr="00DF2BBE">
              <w:rPr>
                <w:rFonts w:ascii="Arial" w:hAnsi="Arial" w:cs="Arial"/>
              </w:rPr>
              <w:t xml:space="preserve">4 For new Member States, Associate Members and Affiliate Members the following rates of contribution or fee </w:t>
            </w:r>
            <w:del w:id="69" w:author="TOYOMOTO KEITARO" w:date="2023-10-02T16:38:00Z">
              <w:r w:rsidRPr="00372E0F" w:rsidDel="00A6152C">
                <w:rPr>
                  <w:rFonts w:ascii="Arial" w:hAnsi="Arial" w:cs="Arial"/>
                  <w:highlight w:val="cyan"/>
                </w:rPr>
                <w:delText>shall</w:delText>
              </w:r>
            </w:del>
            <w:ins w:id="70" w:author="TOYOMOTO KEITARO" w:date="2023-10-02T16:38:00Z">
              <w:r w:rsidR="00A6152C" w:rsidRPr="00372E0F">
                <w:rPr>
                  <w:rFonts w:ascii="Arial" w:hAnsi="Arial" w:cs="Arial"/>
                  <w:highlight w:val="cyan"/>
                </w:rPr>
                <w:t>will</w:t>
              </w:r>
            </w:ins>
            <w:r w:rsidRPr="00DF2BBE">
              <w:rPr>
                <w:rFonts w:ascii="Arial" w:hAnsi="Arial" w:cs="Arial"/>
              </w:rPr>
              <w:t xml:space="preserve"> apply:</w:t>
            </w:r>
          </w:p>
          <w:p w14:paraId="7FC41745" w14:textId="434C2932" w:rsidR="00DF2BBE" w:rsidRPr="00DF2BBE" w:rsidRDefault="00DF2BBE" w:rsidP="00DF2BBE">
            <w:pPr>
              <w:jc w:val="left"/>
              <w:rPr>
                <w:rFonts w:ascii="Arial" w:hAnsi="Arial" w:cs="Arial"/>
              </w:rPr>
            </w:pPr>
            <w:r w:rsidRPr="00DF2BBE">
              <w:rPr>
                <w:rFonts w:ascii="Arial" w:hAnsi="Arial" w:cs="Arial"/>
              </w:rPr>
              <w:t xml:space="preserve">(a) A Member State </w:t>
            </w:r>
            <w:del w:id="71" w:author="TOYOMOTO KEITARO" w:date="2023-10-02T16:38:00Z">
              <w:r w:rsidRPr="00372E0F" w:rsidDel="00A6152C">
                <w:rPr>
                  <w:rFonts w:ascii="Arial" w:hAnsi="Arial" w:cs="Arial"/>
                  <w:highlight w:val="cyan"/>
                </w:rPr>
                <w:delText>shall</w:delText>
              </w:r>
            </w:del>
            <w:ins w:id="72" w:author="TOYOMOTO KEITARO" w:date="2023-10-02T16:38:00Z">
              <w:r w:rsidR="00A6152C" w:rsidRPr="00372E0F">
                <w:rPr>
                  <w:rFonts w:ascii="Arial" w:hAnsi="Arial" w:cs="Arial"/>
                  <w:highlight w:val="cyan"/>
                </w:rPr>
                <w:t>will</w:t>
              </w:r>
            </w:ins>
            <w:r w:rsidRPr="00DF2BBE">
              <w:rPr>
                <w:rFonts w:ascii="Arial" w:hAnsi="Arial" w:cs="Arial"/>
              </w:rPr>
              <w:t xml:space="preserve"> be required to pay a full annual contribution and an Associate Member a full annual fee, regardless of the date on which the Convention enters into force for that Member State or the date on which the application for Associate membership is accepted by the General Assembly.</w:t>
            </w:r>
          </w:p>
          <w:p w14:paraId="20BDA23C" w14:textId="5BD53BCE" w:rsidR="00DF2BBE" w:rsidRPr="00DF2BBE" w:rsidRDefault="00DF2BBE" w:rsidP="00DF2BBE">
            <w:pPr>
              <w:jc w:val="left"/>
              <w:rPr>
                <w:rFonts w:ascii="Arial" w:hAnsi="Arial" w:cs="Arial"/>
              </w:rPr>
            </w:pPr>
            <w:r w:rsidRPr="00DF2BBE">
              <w:rPr>
                <w:rFonts w:ascii="Arial" w:hAnsi="Arial" w:cs="Arial"/>
              </w:rPr>
              <w:t xml:space="preserve">(b) Affiliate Members </w:t>
            </w:r>
            <w:del w:id="73" w:author="TOYOMOTO KEITARO" w:date="2023-10-02T16:38:00Z">
              <w:r w:rsidRPr="00372E0F" w:rsidDel="00A6152C">
                <w:rPr>
                  <w:rFonts w:ascii="Arial" w:hAnsi="Arial" w:cs="Arial"/>
                  <w:highlight w:val="cyan"/>
                </w:rPr>
                <w:delText>shall</w:delText>
              </w:r>
            </w:del>
            <w:ins w:id="74" w:author="TOYOMOTO KEITARO" w:date="2023-10-02T16:38:00Z">
              <w:r w:rsidR="00A6152C" w:rsidRPr="00372E0F">
                <w:rPr>
                  <w:rFonts w:ascii="Arial" w:hAnsi="Arial" w:cs="Arial"/>
                  <w:highlight w:val="cyan"/>
                </w:rPr>
                <w:t>will</w:t>
              </w:r>
            </w:ins>
            <w:r w:rsidRPr="00DF2BBE">
              <w:rPr>
                <w:rFonts w:ascii="Arial" w:hAnsi="Arial" w:cs="Arial"/>
              </w:rPr>
              <w:t xml:space="preserve"> pay:</w:t>
            </w:r>
          </w:p>
          <w:p w14:paraId="2605AE7E" w14:textId="77777777" w:rsidR="00DF2BBE" w:rsidRPr="00DF2BBE" w:rsidRDefault="00DF2BBE" w:rsidP="00DF2BBE">
            <w:pPr>
              <w:jc w:val="left"/>
              <w:rPr>
                <w:rFonts w:ascii="Arial" w:hAnsi="Arial" w:cs="Arial"/>
              </w:rPr>
            </w:pPr>
            <w:proofErr w:type="spellStart"/>
            <w:r w:rsidRPr="00DF2BBE">
              <w:rPr>
                <w:rFonts w:ascii="Arial" w:hAnsi="Arial" w:cs="Arial"/>
              </w:rPr>
              <w:t>i</w:t>
            </w:r>
            <w:proofErr w:type="spellEnd"/>
            <w:r w:rsidRPr="00DF2BBE">
              <w:rPr>
                <w:rFonts w:ascii="Arial" w:hAnsi="Arial" w:cs="Arial"/>
              </w:rPr>
              <w:t xml:space="preserve"> a full annual fee for applications accepted between 1 January and 30 June; or</w:t>
            </w:r>
          </w:p>
          <w:p w14:paraId="4303D152" w14:textId="77777777" w:rsidR="00DF2BBE" w:rsidRPr="00DF2BBE" w:rsidRDefault="00DF2BBE" w:rsidP="00DF2BBE">
            <w:pPr>
              <w:jc w:val="left"/>
              <w:rPr>
                <w:rFonts w:ascii="Arial" w:hAnsi="Arial" w:cs="Arial"/>
              </w:rPr>
            </w:pPr>
            <w:r w:rsidRPr="00DF2BBE">
              <w:rPr>
                <w:rFonts w:ascii="Arial" w:hAnsi="Arial" w:cs="Arial"/>
              </w:rPr>
              <w:lastRenderedPageBreak/>
              <w:t>ii half the annual fee for applications accepted between 1 July and 31 December.</w:t>
            </w:r>
          </w:p>
          <w:p w14:paraId="0481FD73" w14:textId="77777777" w:rsidR="00DF2BBE" w:rsidRPr="009E664F" w:rsidRDefault="00DF2BBE" w:rsidP="00DF2BBE">
            <w:pPr>
              <w:jc w:val="left"/>
              <w:rPr>
                <w:rFonts w:ascii="Arial" w:hAnsi="Arial" w:cs="Arial"/>
              </w:rPr>
            </w:pPr>
            <w:r w:rsidRPr="00DF2BBE">
              <w:rPr>
                <w:rFonts w:ascii="Arial" w:hAnsi="Arial" w:cs="Arial"/>
              </w:rPr>
              <w:t>5 In the event of the resignation of an Associate Member or an Affiliate Member no refund of fees already made will be given.</w:t>
            </w:r>
          </w:p>
        </w:tc>
        <w:tc>
          <w:tcPr>
            <w:tcW w:w="7257" w:type="dxa"/>
          </w:tcPr>
          <w:p w14:paraId="09E4E345" w14:textId="77777777" w:rsidR="009E664F" w:rsidRDefault="00A15D0E" w:rsidP="00843690">
            <w:pPr>
              <w:jc w:val="left"/>
              <w:rPr>
                <w:rFonts w:ascii="Arial" w:hAnsi="Arial" w:cs="Arial"/>
              </w:rPr>
            </w:pPr>
            <w:r>
              <w:rPr>
                <w:rFonts w:ascii="Arial" w:hAnsi="Arial" w:cs="Arial"/>
              </w:rPr>
              <w:lastRenderedPageBreak/>
              <w:t xml:space="preserve">It should be clarified that, during the transitional period, both the contributions (fees) for </w:t>
            </w:r>
            <w:r w:rsidRPr="00A15D0E">
              <w:rPr>
                <w:rFonts w:ascii="Arial" w:hAnsi="Arial" w:cs="Arial"/>
              </w:rPr>
              <w:t>International Association of Marine Aids to Navigation and Lighthouse Authorities</w:t>
            </w:r>
            <w:r>
              <w:rPr>
                <w:rFonts w:ascii="Arial" w:hAnsi="Arial" w:cs="Arial" w:hint="eastAsia"/>
              </w:rPr>
              <w:t xml:space="preserve"> </w:t>
            </w:r>
            <w:r>
              <w:rPr>
                <w:rFonts w:ascii="Arial" w:hAnsi="Arial" w:cs="Arial"/>
              </w:rPr>
              <w:t>and the contributi</w:t>
            </w:r>
            <w:r w:rsidR="00B46C38">
              <w:rPr>
                <w:rFonts w:ascii="Arial" w:hAnsi="Arial" w:cs="Arial"/>
              </w:rPr>
              <w:t>ons (fees) for the Organisation</w:t>
            </w:r>
            <w:r w:rsidR="00B46C38">
              <w:rPr>
                <w:rFonts w:ascii="Arial" w:hAnsi="Arial" w:cs="Arial" w:hint="eastAsia"/>
              </w:rPr>
              <w:t xml:space="preserve"> </w:t>
            </w:r>
            <w:r w:rsidR="00512F38">
              <w:rPr>
                <w:rFonts w:ascii="Arial" w:hAnsi="Arial" w:cs="Arial"/>
              </w:rPr>
              <w:t>are</w:t>
            </w:r>
            <w:r w:rsidR="00B46C38">
              <w:rPr>
                <w:rFonts w:ascii="Arial" w:hAnsi="Arial" w:cs="Arial"/>
              </w:rPr>
              <w:t xml:space="preserve"> to be paid</w:t>
            </w:r>
            <w:r w:rsidR="00512F38">
              <w:rPr>
                <w:rFonts w:ascii="Arial" w:hAnsi="Arial" w:cs="Arial"/>
              </w:rPr>
              <w:t xml:space="preserve"> or not</w:t>
            </w:r>
            <w:r w:rsidR="00B46C38">
              <w:rPr>
                <w:rFonts w:ascii="Arial" w:hAnsi="Arial" w:cs="Arial"/>
              </w:rPr>
              <w:t>.</w:t>
            </w:r>
          </w:p>
          <w:p w14:paraId="2CEF9447" w14:textId="77777777" w:rsidR="00DF2BBE" w:rsidRPr="00A15D0E" w:rsidRDefault="00DF2BBE" w:rsidP="00843690">
            <w:pPr>
              <w:jc w:val="left"/>
              <w:rPr>
                <w:rFonts w:ascii="Arial" w:hAnsi="Arial" w:cs="Arial"/>
              </w:rPr>
            </w:pPr>
          </w:p>
          <w:p w14:paraId="7E1822D5" w14:textId="77777777" w:rsidR="00DF2BBE" w:rsidRDefault="00DF2BBE" w:rsidP="00843690">
            <w:pPr>
              <w:jc w:val="left"/>
              <w:rPr>
                <w:rFonts w:ascii="Arial" w:hAnsi="Arial" w:cs="Arial"/>
              </w:rPr>
            </w:pPr>
          </w:p>
          <w:p w14:paraId="7EFD4AAC" w14:textId="77777777" w:rsidR="00DF2BBE" w:rsidRDefault="00DF2BBE" w:rsidP="00843690">
            <w:pPr>
              <w:jc w:val="left"/>
              <w:rPr>
                <w:rFonts w:ascii="Arial" w:hAnsi="Arial" w:cs="Arial"/>
              </w:rPr>
            </w:pPr>
          </w:p>
          <w:p w14:paraId="5626AE15" w14:textId="77777777" w:rsidR="00DF2BBE" w:rsidRDefault="00DF2BBE" w:rsidP="00843690">
            <w:pPr>
              <w:jc w:val="left"/>
              <w:rPr>
                <w:rFonts w:ascii="Arial" w:hAnsi="Arial" w:cs="Arial"/>
              </w:rPr>
            </w:pPr>
          </w:p>
          <w:p w14:paraId="24F13060" w14:textId="77777777" w:rsidR="00DF2BBE" w:rsidRDefault="00DF2BBE" w:rsidP="00843690">
            <w:pPr>
              <w:jc w:val="left"/>
              <w:rPr>
                <w:rFonts w:ascii="Arial" w:hAnsi="Arial" w:cs="Arial"/>
              </w:rPr>
            </w:pPr>
          </w:p>
          <w:p w14:paraId="53D9970F" w14:textId="77777777" w:rsidR="00DF2BBE" w:rsidRDefault="00DF2BBE" w:rsidP="00843690">
            <w:pPr>
              <w:jc w:val="left"/>
              <w:rPr>
                <w:rFonts w:ascii="Arial" w:hAnsi="Arial" w:cs="Arial"/>
              </w:rPr>
            </w:pPr>
          </w:p>
          <w:p w14:paraId="5D84FF87" w14:textId="77777777" w:rsidR="00DF2BBE" w:rsidRDefault="00DF2BBE" w:rsidP="00843690">
            <w:pPr>
              <w:jc w:val="left"/>
              <w:rPr>
                <w:rFonts w:ascii="Arial" w:hAnsi="Arial" w:cs="Arial"/>
              </w:rPr>
            </w:pPr>
          </w:p>
          <w:p w14:paraId="524BB928" w14:textId="77777777" w:rsidR="00DF2BBE" w:rsidRDefault="00DF2BBE" w:rsidP="00843690">
            <w:pPr>
              <w:jc w:val="left"/>
              <w:rPr>
                <w:rFonts w:ascii="Arial" w:hAnsi="Arial" w:cs="Arial"/>
              </w:rPr>
            </w:pPr>
          </w:p>
          <w:p w14:paraId="3E0B0893" w14:textId="77777777" w:rsidR="00DF2BBE" w:rsidRDefault="00DF2BBE" w:rsidP="00843690">
            <w:pPr>
              <w:jc w:val="left"/>
              <w:rPr>
                <w:rFonts w:ascii="Arial" w:hAnsi="Arial" w:cs="Arial"/>
              </w:rPr>
            </w:pPr>
          </w:p>
          <w:p w14:paraId="4854CF76" w14:textId="77777777" w:rsidR="00DF2BBE" w:rsidRDefault="00DF2BBE" w:rsidP="00843690">
            <w:pPr>
              <w:jc w:val="left"/>
              <w:rPr>
                <w:rFonts w:ascii="Arial" w:hAnsi="Arial" w:cs="Arial"/>
              </w:rPr>
            </w:pPr>
          </w:p>
          <w:p w14:paraId="78A7B675" w14:textId="77777777" w:rsidR="00DF2BBE" w:rsidRDefault="00DF2BBE" w:rsidP="00843690">
            <w:pPr>
              <w:jc w:val="left"/>
              <w:rPr>
                <w:rFonts w:ascii="Arial" w:hAnsi="Arial" w:cs="Arial"/>
              </w:rPr>
            </w:pPr>
          </w:p>
          <w:p w14:paraId="550FA97A" w14:textId="77777777" w:rsidR="00DF2BBE" w:rsidRDefault="00DF2BBE" w:rsidP="00843690">
            <w:pPr>
              <w:jc w:val="left"/>
              <w:rPr>
                <w:rFonts w:ascii="Arial" w:hAnsi="Arial" w:cs="Arial"/>
              </w:rPr>
            </w:pPr>
            <w:r>
              <w:rPr>
                <w:rFonts w:ascii="Arial" w:hAnsi="Arial" w:cs="Arial"/>
              </w:rPr>
              <w:t>T</w:t>
            </w:r>
            <w:r w:rsidRPr="00DF2BBE">
              <w:rPr>
                <w:rFonts w:ascii="Arial" w:hAnsi="Arial" w:cs="Arial"/>
              </w:rPr>
              <w:t>he rate contribution and/or fees should be reasonable for all members under varying rates of inflation.</w:t>
            </w:r>
            <w:r w:rsidR="00142A89">
              <w:rPr>
                <w:rFonts w:hint="eastAsia"/>
              </w:rPr>
              <w:t xml:space="preserve"> </w:t>
            </w:r>
          </w:p>
          <w:p w14:paraId="54E59AA4" w14:textId="77777777" w:rsidR="00DF2BBE" w:rsidRDefault="00DF2BBE" w:rsidP="00843690">
            <w:pPr>
              <w:jc w:val="left"/>
              <w:rPr>
                <w:rFonts w:ascii="Arial" w:hAnsi="Arial" w:cs="Arial"/>
              </w:rPr>
            </w:pPr>
          </w:p>
          <w:p w14:paraId="076A5FF2" w14:textId="77777777" w:rsidR="00DF2BBE" w:rsidRDefault="00DF2BBE" w:rsidP="00843690">
            <w:pPr>
              <w:jc w:val="left"/>
              <w:rPr>
                <w:rFonts w:ascii="Arial" w:hAnsi="Arial" w:cs="Arial"/>
              </w:rPr>
            </w:pPr>
          </w:p>
          <w:p w14:paraId="16EF7CA4" w14:textId="77777777" w:rsidR="00DF2BBE" w:rsidRDefault="00DF2BBE" w:rsidP="00843690">
            <w:pPr>
              <w:jc w:val="left"/>
              <w:rPr>
                <w:rFonts w:ascii="Arial" w:hAnsi="Arial" w:cs="Arial"/>
              </w:rPr>
            </w:pPr>
          </w:p>
          <w:p w14:paraId="7C8D5C1E" w14:textId="77777777" w:rsidR="00DF2BBE" w:rsidRDefault="00DF2BBE" w:rsidP="00843690">
            <w:pPr>
              <w:jc w:val="left"/>
              <w:rPr>
                <w:rFonts w:ascii="Arial" w:hAnsi="Arial" w:cs="Arial"/>
              </w:rPr>
            </w:pPr>
          </w:p>
          <w:p w14:paraId="5613E21C" w14:textId="77777777" w:rsidR="00DF2BBE" w:rsidRDefault="00DF2BBE" w:rsidP="00843690">
            <w:pPr>
              <w:jc w:val="left"/>
              <w:rPr>
                <w:rFonts w:ascii="Arial" w:hAnsi="Arial" w:cs="Arial"/>
              </w:rPr>
            </w:pPr>
          </w:p>
          <w:p w14:paraId="53D625B6" w14:textId="77777777" w:rsidR="00DF2BBE" w:rsidRPr="009E664F" w:rsidRDefault="00DF2BBE" w:rsidP="00843690">
            <w:pPr>
              <w:jc w:val="left"/>
              <w:rPr>
                <w:rFonts w:ascii="Arial" w:hAnsi="Arial" w:cs="Arial"/>
              </w:rPr>
            </w:pPr>
          </w:p>
        </w:tc>
      </w:tr>
      <w:tr w:rsidR="009E664F" w14:paraId="1EDA9636" w14:textId="77777777" w:rsidTr="5D3C90D5">
        <w:tc>
          <w:tcPr>
            <w:tcW w:w="7257" w:type="dxa"/>
          </w:tcPr>
          <w:p w14:paraId="752BF4AA" w14:textId="60818417" w:rsidR="00DF2BBE" w:rsidRPr="00DF2BBE" w:rsidRDefault="00DF2BBE" w:rsidP="00DF2BBE">
            <w:pPr>
              <w:jc w:val="left"/>
              <w:rPr>
                <w:rFonts w:ascii="Arial" w:hAnsi="Arial" w:cs="Arial"/>
                <w:b/>
              </w:rPr>
            </w:pPr>
            <w:del w:id="75" w:author="TOYOMOTO KEITARO" w:date="2023-10-02T17:18:00Z">
              <w:r w:rsidRPr="00372E0F" w:rsidDel="00C47750">
                <w:rPr>
                  <w:rFonts w:ascii="Arial" w:hAnsi="Arial" w:cs="Arial"/>
                  <w:b/>
                  <w:highlight w:val="cyan"/>
                </w:rPr>
                <w:lastRenderedPageBreak/>
                <w:delText>Article</w:delText>
              </w:r>
            </w:del>
            <w:ins w:id="76" w:author="TOYOMOTO KEITARO" w:date="2023-10-02T17:18:00Z">
              <w:r w:rsidR="00C47750" w:rsidRPr="00372E0F">
                <w:rPr>
                  <w:rFonts w:ascii="Arial" w:hAnsi="Arial" w:cs="Arial"/>
                  <w:b/>
                  <w:highlight w:val="cyan"/>
                </w:rPr>
                <w:t>Item</w:t>
              </w:r>
            </w:ins>
            <w:r w:rsidRPr="00DF2BBE">
              <w:rPr>
                <w:rFonts w:ascii="Arial" w:hAnsi="Arial" w:cs="Arial"/>
                <w:b/>
              </w:rPr>
              <w:t xml:space="preserve"> 8</w:t>
            </w:r>
          </w:p>
          <w:p w14:paraId="325610D9" w14:textId="77777777" w:rsidR="00DF2BBE" w:rsidRPr="00DF2BBE" w:rsidRDefault="00DF2BBE" w:rsidP="00DF2BBE">
            <w:pPr>
              <w:jc w:val="left"/>
              <w:rPr>
                <w:rFonts w:ascii="Arial" w:hAnsi="Arial" w:cs="Arial"/>
                <w:b/>
              </w:rPr>
            </w:pPr>
            <w:r w:rsidRPr="00DF2BBE">
              <w:rPr>
                <w:rFonts w:ascii="Arial" w:hAnsi="Arial" w:cs="Arial"/>
                <w:b/>
              </w:rPr>
              <w:t>Unpaid Contributions and Fees</w:t>
            </w:r>
          </w:p>
          <w:p w14:paraId="2AD12EAC" w14:textId="77777777" w:rsidR="00DF2BBE" w:rsidRPr="00DF2BBE" w:rsidRDefault="00DF2BBE" w:rsidP="00DF2BBE">
            <w:pPr>
              <w:jc w:val="left"/>
              <w:rPr>
                <w:rFonts w:ascii="Arial" w:hAnsi="Arial" w:cs="Arial"/>
              </w:rPr>
            </w:pPr>
          </w:p>
          <w:p w14:paraId="35F84E28" w14:textId="33BD5692" w:rsidR="00DF2BBE" w:rsidRPr="00DF2BBE" w:rsidRDefault="00DF2BBE" w:rsidP="00DF2BBE">
            <w:pPr>
              <w:jc w:val="left"/>
              <w:rPr>
                <w:rFonts w:ascii="Arial" w:hAnsi="Arial" w:cs="Arial"/>
              </w:rPr>
            </w:pPr>
            <w:r w:rsidRPr="00DF2BBE">
              <w:rPr>
                <w:rFonts w:ascii="Arial" w:hAnsi="Arial" w:cs="Arial"/>
              </w:rPr>
              <w:t xml:space="preserve">1 In the case of unpaid contributions or fees the Secretariat, in </w:t>
            </w:r>
            <w:ins w:id="77" w:author="TOYOMOTO KEITARO" w:date="2023-10-02T16:44:00Z">
              <w:r w:rsidR="000C403C" w:rsidRPr="00372E0F">
                <w:rPr>
                  <w:rFonts w:ascii="Arial" w:hAnsi="Arial" w:cs="Arial"/>
                  <w:highlight w:val="cyan"/>
                </w:rPr>
                <w:t>line</w:t>
              </w:r>
            </w:ins>
            <w:del w:id="78" w:author="TOYOMOTO KEITARO" w:date="2023-10-02T16:44:00Z">
              <w:r w:rsidRPr="00372E0F" w:rsidDel="000C403C">
                <w:rPr>
                  <w:rFonts w:ascii="Arial" w:hAnsi="Arial" w:cs="Arial"/>
                  <w:highlight w:val="cyan"/>
                </w:rPr>
                <w:delText>accordance</w:delText>
              </w:r>
            </w:del>
            <w:r w:rsidRPr="00DF2BBE">
              <w:rPr>
                <w:rFonts w:ascii="Arial" w:hAnsi="Arial" w:cs="Arial"/>
              </w:rPr>
              <w:t xml:space="preserve"> with the relevant Secretariat Procedures, </w:t>
            </w:r>
            <w:del w:id="79" w:author="TOYOMOTO KEITARO" w:date="2023-10-02T16:38:00Z">
              <w:r w:rsidRPr="00372E0F" w:rsidDel="00A6152C">
                <w:rPr>
                  <w:rFonts w:ascii="Arial" w:hAnsi="Arial" w:cs="Arial"/>
                  <w:highlight w:val="cyan"/>
                </w:rPr>
                <w:delText>shall</w:delText>
              </w:r>
            </w:del>
            <w:ins w:id="80" w:author="TOYOMOTO KEITARO" w:date="2023-10-02T16:38:00Z">
              <w:r w:rsidR="00A6152C" w:rsidRPr="00372E0F">
                <w:rPr>
                  <w:rFonts w:ascii="Arial" w:hAnsi="Arial" w:cs="Arial"/>
                  <w:highlight w:val="cyan"/>
                </w:rPr>
                <w:t>will</w:t>
              </w:r>
            </w:ins>
            <w:r w:rsidRPr="00DF2BBE">
              <w:rPr>
                <w:rFonts w:ascii="Arial" w:hAnsi="Arial" w:cs="Arial"/>
              </w:rPr>
              <w:t xml:space="preserve"> apply the following arrangements:</w:t>
            </w:r>
          </w:p>
          <w:p w14:paraId="11DB2DED" w14:textId="77777777" w:rsidR="00DF2BBE" w:rsidRPr="00DF2BBE" w:rsidRDefault="00DF2BBE" w:rsidP="00DF2BBE">
            <w:pPr>
              <w:jc w:val="left"/>
              <w:rPr>
                <w:rFonts w:ascii="Arial" w:hAnsi="Arial" w:cs="Arial"/>
              </w:rPr>
            </w:pPr>
            <w:r w:rsidRPr="00DF2BBE">
              <w:rPr>
                <w:rFonts w:ascii="Arial" w:hAnsi="Arial" w:cs="Arial"/>
              </w:rPr>
              <w:t>(a) For Member States:</w:t>
            </w:r>
          </w:p>
          <w:p w14:paraId="207D84F6" w14:textId="02A3916A" w:rsidR="00DF2BBE" w:rsidRPr="00DF2BBE" w:rsidRDefault="00DF2BBE" w:rsidP="00DF2BBE">
            <w:pPr>
              <w:jc w:val="left"/>
              <w:rPr>
                <w:rFonts w:ascii="Arial" w:hAnsi="Arial" w:cs="Arial"/>
              </w:rPr>
            </w:pPr>
            <w:proofErr w:type="spellStart"/>
            <w:r w:rsidRPr="00DF2BBE">
              <w:rPr>
                <w:rFonts w:ascii="Arial" w:hAnsi="Arial" w:cs="Arial"/>
              </w:rPr>
              <w:t>i</w:t>
            </w:r>
            <w:proofErr w:type="spellEnd"/>
            <w:r w:rsidRPr="00DF2BBE">
              <w:rPr>
                <w:rFonts w:ascii="Arial" w:hAnsi="Arial" w:cs="Arial"/>
              </w:rPr>
              <w:t xml:space="preserve"> in the event that no payment is received by 1 November of the year in which it was due the Secretary</w:t>
            </w:r>
            <w:r w:rsidRPr="00DF2BBE">
              <w:rPr>
                <w:rFonts w:cs="ＭＳ ゴシック" w:hint="eastAsia"/>
              </w:rPr>
              <w:t>‐</w:t>
            </w:r>
            <w:r w:rsidRPr="00DF2BBE">
              <w:rPr>
                <w:rFonts w:ascii="Arial" w:hAnsi="Arial" w:cs="Arial"/>
              </w:rPr>
              <w:t xml:space="preserve">General </w:t>
            </w:r>
            <w:del w:id="81" w:author="TOYOMOTO KEITARO" w:date="2023-10-02T16:38:00Z">
              <w:r w:rsidRPr="00372E0F" w:rsidDel="00A6152C">
                <w:rPr>
                  <w:rFonts w:ascii="Arial" w:hAnsi="Arial" w:cs="Arial"/>
                  <w:highlight w:val="cyan"/>
                </w:rPr>
                <w:delText>shall</w:delText>
              </w:r>
            </w:del>
            <w:ins w:id="82" w:author="TOYOMOTO KEITARO" w:date="2023-10-02T16:38:00Z">
              <w:r w:rsidR="00A6152C" w:rsidRPr="00372E0F">
                <w:rPr>
                  <w:rFonts w:ascii="Arial" w:hAnsi="Arial" w:cs="Arial"/>
                  <w:highlight w:val="cyan"/>
                </w:rPr>
                <w:t>will</w:t>
              </w:r>
            </w:ins>
            <w:r w:rsidRPr="00DF2BBE">
              <w:rPr>
                <w:rFonts w:ascii="Arial" w:hAnsi="Arial" w:cs="Arial"/>
              </w:rPr>
              <w:t xml:space="preserve"> contact the Member State, requesting payment and inviting the Member State to discuss any difficulties that would justify considering a payment plan; and</w:t>
            </w:r>
          </w:p>
          <w:p w14:paraId="0A629D20" w14:textId="580E3160" w:rsidR="00DF2BBE" w:rsidRPr="00DF2BBE" w:rsidRDefault="00DF2BBE" w:rsidP="00DF2BBE">
            <w:pPr>
              <w:jc w:val="left"/>
              <w:rPr>
                <w:rFonts w:ascii="Arial" w:hAnsi="Arial" w:cs="Arial"/>
              </w:rPr>
            </w:pPr>
            <w:r w:rsidRPr="00DF2BBE">
              <w:rPr>
                <w:rFonts w:ascii="Arial" w:hAnsi="Arial" w:cs="Arial"/>
              </w:rPr>
              <w:t>ii if the contribution remains unpaid twenty</w:t>
            </w:r>
            <w:r w:rsidRPr="00DF2BBE">
              <w:rPr>
                <w:rFonts w:cs="ＭＳ ゴシック" w:hint="eastAsia"/>
              </w:rPr>
              <w:t>‐</w:t>
            </w:r>
            <w:r w:rsidRPr="00DF2BBE">
              <w:rPr>
                <w:rFonts w:ascii="Arial" w:hAnsi="Arial" w:cs="Arial"/>
              </w:rPr>
              <w:t>four months after the due date for payment the Secretary</w:t>
            </w:r>
            <w:r w:rsidRPr="00DF2BBE">
              <w:rPr>
                <w:rFonts w:cs="ＭＳ ゴシック" w:hint="eastAsia"/>
              </w:rPr>
              <w:t>‐</w:t>
            </w:r>
            <w:r w:rsidRPr="00DF2BBE">
              <w:rPr>
                <w:rFonts w:ascii="Arial" w:hAnsi="Arial" w:cs="Arial"/>
              </w:rPr>
              <w:t xml:space="preserve">General </w:t>
            </w:r>
            <w:del w:id="83" w:author="TOYOMOTO KEITARO" w:date="2023-10-02T16:38:00Z">
              <w:r w:rsidRPr="00372E0F" w:rsidDel="00A6152C">
                <w:rPr>
                  <w:rFonts w:ascii="Arial" w:hAnsi="Arial" w:cs="Arial"/>
                  <w:highlight w:val="cyan"/>
                </w:rPr>
                <w:delText>shall</w:delText>
              </w:r>
            </w:del>
            <w:ins w:id="84" w:author="TOYOMOTO KEITARO" w:date="2023-10-02T16:38:00Z">
              <w:r w:rsidR="00A6152C" w:rsidRPr="00372E0F">
                <w:rPr>
                  <w:rFonts w:ascii="Arial" w:hAnsi="Arial" w:cs="Arial"/>
                  <w:highlight w:val="cyan"/>
                </w:rPr>
                <w:t>will</w:t>
              </w:r>
            </w:ins>
            <w:r w:rsidRPr="00DF2BBE">
              <w:rPr>
                <w:rFonts w:ascii="Arial" w:hAnsi="Arial" w:cs="Arial"/>
              </w:rPr>
              <w:t xml:space="preserve"> notify the Member State that voting rights and the right to be elected to the Council are denied until such time as the outstanding contribution have been paid, unless the General Assembly waives this provision.</w:t>
            </w:r>
          </w:p>
          <w:p w14:paraId="04327A3E" w14:textId="77777777" w:rsidR="00DF2BBE" w:rsidRPr="00DF2BBE" w:rsidRDefault="00DF2BBE" w:rsidP="00DF2BBE">
            <w:pPr>
              <w:jc w:val="left"/>
              <w:rPr>
                <w:rFonts w:ascii="Arial" w:hAnsi="Arial" w:cs="Arial"/>
              </w:rPr>
            </w:pPr>
            <w:r w:rsidRPr="00DF2BBE">
              <w:rPr>
                <w:rFonts w:ascii="Arial" w:hAnsi="Arial" w:cs="Arial"/>
              </w:rPr>
              <w:t>(b) For Associate Members and Affiliate Members:</w:t>
            </w:r>
          </w:p>
          <w:p w14:paraId="1F88570B" w14:textId="77777777" w:rsidR="00DF2BBE" w:rsidRPr="00DF2BBE" w:rsidRDefault="00DF2BBE" w:rsidP="00DF2BBE">
            <w:pPr>
              <w:jc w:val="left"/>
              <w:rPr>
                <w:rFonts w:ascii="Arial" w:hAnsi="Arial" w:cs="Arial"/>
              </w:rPr>
            </w:pPr>
            <w:proofErr w:type="spellStart"/>
            <w:r w:rsidRPr="00DF2BBE">
              <w:rPr>
                <w:rFonts w:ascii="Arial" w:hAnsi="Arial" w:cs="Arial"/>
              </w:rPr>
              <w:t>i</w:t>
            </w:r>
            <w:proofErr w:type="spellEnd"/>
            <w:r w:rsidRPr="00DF2BBE">
              <w:rPr>
                <w:rFonts w:ascii="Arial" w:hAnsi="Arial" w:cs="Arial"/>
              </w:rPr>
              <w:t xml:space="preserve"> in the event that no payment is received by 1 July of the financial year, on approval by the Council, membership rights may be </w:t>
            </w:r>
            <w:r w:rsidRPr="00DF2BBE">
              <w:rPr>
                <w:rFonts w:ascii="Arial" w:hAnsi="Arial" w:cs="Arial"/>
              </w:rPr>
              <w:lastRenderedPageBreak/>
              <w:t>suspended;</w:t>
            </w:r>
          </w:p>
          <w:p w14:paraId="4C801584" w14:textId="33890D9D" w:rsidR="00DF2BBE" w:rsidRPr="00DF2BBE" w:rsidRDefault="00DF2BBE" w:rsidP="00DF2BBE">
            <w:pPr>
              <w:jc w:val="left"/>
              <w:rPr>
                <w:rFonts w:ascii="Arial" w:hAnsi="Arial" w:cs="Arial"/>
              </w:rPr>
            </w:pPr>
            <w:r w:rsidRPr="00DF2BBE">
              <w:rPr>
                <w:rFonts w:ascii="Arial" w:hAnsi="Arial" w:cs="Arial"/>
              </w:rPr>
              <w:t xml:space="preserve">ii the Council </w:t>
            </w:r>
            <w:del w:id="85" w:author="TOYOMOTO KEITARO" w:date="2023-10-02T16:38:00Z">
              <w:r w:rsidRPr="00372E0F" w:rsidDel="00A6152C">
                <w:rPr>
                  <w:rFonts w:ascii="Arial" w:hAnsi="Arial" w:cs="Arial"/>
                  <w:highlight w:val="cyan"/>
                </w:rPr>
                <w:delText>shall</w:delText>
              </w:r>
            </w:del>
            <w:ins w:id="86" w:author="TOYOMOTO KEITARO" w:date="2023-10-02T16:38:00Z">
              <w:r w:rsidR="00A6152C" w:rsidRPr="00372E0F">
                <w:rPr>
                  <w:rFonts w:ascii="Arial" w:hAnsi="Arial" w:cs="Arial"/>
                  <w:highlight w:val="cyan"/>
                </w:rPr>
                <w:t>will</w:t>
              </w:r>
            </w:ins>
            <w:r w:rsidRPr="00DF2BBE">
              <w:rPr>
                <w:rFonts w:ascii="Arial" w:hAnsi="Arial" w:cs="Arial"/>
              </w:rPr>
              <w:t xml:space="preserve"> be advised, at its second annual session of unpaid fees; and</w:t>
            </w:r>
          </w:p>
          <w:p w14:paraId="68C63E98" w14:textId="6C8A1D21" w:rsidR="00DF2BBE" w:rsidRPr="00DF2BBE" w:rsidRDefault="00DF2BBE" w:rsidP="00DF2BBE">
            <w:pPr>
              <w:jc w:val="left"/>
              <w:rPr>
                <w:rFonts w:ascii="Arial" w:hAnsi="Arial" w:cs="Arial"/>
              </w:rPr>
            </w:pPr>
            <w:r w:rsidRPr="00DF2BBE">
              <w:rPr>
                <w:rFonts w:ascii="Arial" w:hAnsi="Arial" w:cs="Arial"/>
              </w:rPr>
              <w:t xml:space="preserve">iii on approval by the Council, after notification, membership may be terminated if fees remain unpaid after membership rights have been suspended for twelve months and the Associate Member or Affiliate Member has not </w:t>
            </w:r>
            <w:ins w:id="87" w:author="TOYOMOTO KEITARO" w:date="2023-10-02T16:46:00Z">
              <w:r w:rsidR="00A964EC" w:rsidRPr="00372E0F">
                <w:rPr>
                  <w:rFonts w:ascii="Arial" w:hAnsi="Arial" w:cs="Arial"/>
                  <w:highlight w:val="cyan"/>
                </w:rPr>
                <w:t>concurred</w:t>
              </w:r>
            </w:ins>
            <w:del w:id="88" w:author="TOYOMOTO KEITARO" w:date="2023-10-02T16:46:00Z">
              <w:r w:rsidRPr="00372E0F" w:rsidDel="00A964EC">
                <w:rPr>
                  <w:rFonts w:ascii="Arial" w:hAnsi="Arial" w:cs="Arial"/>
                  <w:highlight w:val="cyan"/>
                </w:rPr>
                <w:delText>agreed</w:delText>
              </w:r>
            </w:del>
            <w:r w:rsidRPr="00DF2BBE">
              <w:rPr>
                <w:rFonts w:ascii="Arial" w:hAnsi="Arial" w:cs="Arial"/>
              </w:rPr>
              <w:t xml:space="preserve"> a payment schedule.</w:t>
            </w:r>
          </w:p>
          <w:p w14:paraId="185C3EAA" w14:textId="37CB2FA7" w:rsidR="00DF2BBE" w:rsidRPr="00DF2BBE" w:rsidRDefault="00DF2BBE" w:rsidP="00DF2BBE">
            <w:pPr>
              <w:jc w:val="left"/>
              <w:rPr>
                <w:rFonts w:ascii="Arial" w:hAnsi="Arial" w:cs="Arial"/>
              </w:rPr>
            </w:pPr>
            <w:r w:rsidRPr="00DF2BBE">
              <w:rPr>
                <w:rFonts w:ascii="Arial" w:hAnsi="Arial" w:cs="Arial"/>
              </w:rPr>
              <w:t xml:space="preserve">2 Outstanding contributions and fees due will be shown in tables </w:t>
            </w:r>
            <w:ins w:id="89" w:author="TOYOMOTO KEITARO" w:date="2023-10-02T16:46:00Z">
              <w:r w:rsidR="00A964EC" w:rsidRPr="00372E0F">
                <w:rPr>
                  <w:rFonts w:ascii="Arial" w:hAnsi="Arial" w:cs="Arial"/>
                  <w:highlight w:val="cyan"/>
                </w:rPr>
                <w:t>attached</w:t>
              </w:r>
            </w:ins>
            <w:del w:id="90" w:author="TOYOMOTO KEITARO" w:date="2023-10-02T16:46:00Z">
              <w:r w:rsidRPr="00372E0F" w:rsidDel="00A964EC">
                <w:rPr>
                  <w:rFonts w:ascii="Arial" w:hAnsi="Arial" w:cs="Arial"/>
                  <w:highlight w:val="cyan"/>
                </w:rPr>
                <w:delText>annexed</w:delText>
              </w:r>
            </w:del>
            <w:r w:rsidRPr="00DF2BBE">
              <w:rPr>
                <w:rFonts w:ascii="Arial" w:hAnsi="Arial" w:cs="Arial"/>
              </w:rPr>
              <w:t xml:space="preserve"> to the financial statements.</w:t>
            </w:r>
          </w:p>
        </w:tc>
        <w:tc>
          <w:tcPr>
            <w:tcW w:w="7257" w:type="dxa"/>
          </w:tcPr>
          <w:p w14:paraId="25DCB363" w14:textId="77777777" w:rsidR="009E664F" w:rsidRPr="009E664F" w:rsidRDefault="009E664F" w:rsidP="00843690">
            <w:pPr>
              <w:jc w:val="left"/>
              <w:rPr>
                <w:rFonts w:ascii="Arial" w:hAnsi="Arial" w:cs="Arial"/>
              </w:rPr>
            </w:pPr>
          </w:p>
        </w:tc>
      </w:tr>
      <w:tr w:rsidR="009E664F" w14:paraId="4FED91BB" w14:textId="77777777" w:rsidTr="5D3C90D5">
        <w:tc>
          <w:tcPr>
            <w:tcW w:w="7257" w:type="dxa"/>
          </w:tcPr>
          <w:p w14:paraId="42C166C4" w14:textId="63B55579" w:rsidR="00DF2BBE" w:rsidRPr="00DF2BBE" w:rsidRDefault="00DF2BBE" w:rsidP="00DF2BBE">
            <w:pPr>
              <w:jc w:val="left"/>
              <w:rPr>
                <w:rFonts w:ascii="Arial" w:hAnsi="Arial" w:cs="Arial"/>
                <w:b/>
              </w:rPr>
            </w:pPr>
            <w:del w:id="91" w:author="TOYOMOTO KEITARO" w:date="2023-10-02T17:18:00Z">
              <w:r w:rsidRPr="00372E0F" w:rsidDel="00C47750">
                <w:rPr>
                  <w:rFonts w:ascii="Arial" w:hAnsi="Arial" w:cs="Arial"/>
                  <w:b/>
                  <w:highlight w:val="cyan"/>
                </w:rPr>
                <w:delText>Article</w:delText>
              </w:r>
            </w:del>
            <w:ins w:id="92" w:author="TOYOMOTO KEITARO" w:date="2023-10-02T17:18:00Z">
              <w:r w:rsidR="00C47750" w:rsidRPr="00372E0F">
                <w:rPr>
                  <w:rFonts w:ascii="Arial" w:hAnsi="Arial" w:cs="Arial"/>
                  <w:b/>
                  <w:highlight w:val="cyan"/>
                </w:rPr>
                <w:t>Item</w:t>
              </w:r>
            </w:ins>
            <w:r w:rsidRPr="00DF2BBE">
              <w:rPr>
                <w:rFonts w:ascii="Arial" w:hAnsi="Arial" w:cs="Arial"/>
                <w:b/>
              </w:rPr>
              <w:t xml:space="preserve"> 9</w:t>
            </w:r>
          </w:p>
          <w:p w14:paraId="10903C2E" w14:textId="77777777" w:rsidR="00DF2BBE" w:rsidRPr="00DF2BBE" w:rsidRDefault="00DF2BBE" w:rsidP="00DF2BBE">
            <w:pPr>
              <w:jc w:val="left"/>
              <w:rPr>
                <w:rFonts w:ascii="Arial" w:hAnsi="Arial" w:cs="Arial"/>
                <w:b/>
              </w:rPr>
            </w:pPr>
            <w:r w:rsidRPr="00DF2BBE">
              <w:rPr>
                <w:rFonts w:ascii="Arial" w:hAnsi="Arial" w:cs="Arial"/>
                <w:b/>
              </w:rPr>
              <w:t>Dedicated Funds</w:t>
            </w:r>
          </w:p>
          <w:p w14:paraId="0861756D" w14:textId="77777777" w:rsidR="00DF2BBE" w:rsidRPr="00DF2BBE" w:rsidRDefault="00DF2BBE" w:rsidP="00DF2BBE">
            <w:pPr>
              <w:jc w:val="left"/>
              <w:rPr>
                <w:rFonts w:ascii="Arial" w:hAnsi="Arial" w:cs="Arial"/>
              </w:rPr>
            </w:pPr>
          </w:p>
          <w:p w14:paraId="1DE2795E" w14:textId="2BDC136F" w:rsidR="009E664F" w:rsidRDefault="00DF2BBE" w:rsidP="00DF2BBE">
            <w:pPr>
              <w:jc w:val="left"/>
              <w:rPr>
                <w:rFonts w:ascii="Arial" w:hAnsi="Arial" w:cs="Arial"/>
              </w:rPr>
            </w:pPr>
            <w:r w:rsidRPr="00DF2BBE">
              <w:rPr>
                <w:rFonts w:ascii="Arial" w:hAnsi="Arial" w:cs="Arial"/>
              </w:rPr>
              <w:t>1 Dedicated funds may be established by the Secretary</w:t>
            </w:r>
            <w:r w:rsidRPr="00DF2BBE">
              <w:rPr>
                <w:rFonts w:cs="ＭＳ ゴシック" w:hint="eastAsia"/>
              </w:rPr>
              <w:t>‐</w:t>
            </w:r>
            <w:r w:rsidRPr="00DF2BBE">
              <w:rPr>
                <w:rFonts w:ascii="Arial" w:hAnsi="Arial" w:cs="Arial"/>
              </w:rPr>
              <w:t xml:space="preserve">General for the execution of specific programmes or projects, provided that the purposes are consistent with the aim and objectives of the Organization. The purpose and limits of each dedicated fund </w:t>
            </w:r>
            <w:del w:id="93" w:author="TOYOMOTO KEITARO" w:date="2023-10-02T16:38:00Z">
              <w:r w:rsidRPr="00372E0F" w:rsidDel="00A6152C">
                <w:rPr>
                  <w:rFonts w:ascii="Arial" w:hAnsi="Arial" w:cs="Arial"/>
                  <w:highlight w:val="cyan"/>
                </w:rPr>
                <w:delText>shall</w:delText>
              </w:r>
            </w:del>
            <w:ins w:id="94" w:author="TOYOMOTO KEITARO" w:date="2023-10-02T16:38:00Z">
              <w:r w:rsidR="00A6152C" w:rsidRPr="00372E0F">
                <w:rPr>
                  <w:rFonts w:ascii="Arial" w:hAnsi="Arial" w:cs="Arial"/>
                  <w:highlight w:val="cyan"/>
                </w:rPr>
                <w:t>will</w:t>
              </w:r>
            </w:ins>
            <w:r w:rsidRPr="00DF2BBE">
              <w:rPr>
                <w:rFonts w:ascii="Arial" w:hAnsi="Arial" w:cs="Arial"/>
              </w:rPr>
              <w:t xml:space="preserve"> be clearly reported to the Council.</w:t>
            </w:r>
          </w:p>
          <w:p w14:paraId="1456C96B" w14:textId="34E2432B" w:rsidR="00DF2BBE" w:rsidRPr="00DF2BBE" w:rsidRDefault="00DF2BBE" w:rsidP="00DF2BBE">
            <w:pPr>
              <w:jc w:val="left"/>
              <w:rPr>
                <w:rFonts w:ascii="Arial" w:hAnsi="Arial" w:cs="Arial"/>
              </w:rPr>
            </w:pPr>
            <w:r w:rsidRPr="00DF2BBE">
              <w:rPr>
                <w:rFonts w:ascii="Arial" w:hAnsi="Arial" w:cs="Arial"/>
              </w:rPr>
              <w:t>2 The financial resources needed to establish a dedicated fund may come from donations, bequests, grants, gifts and other sources as approved by the Council on recommendation by the Secretary</w:t>
            </w:r>
            <w:r w:rsidRPr="00DF2BBE">
              <w:rPr>
                <w:rFonts w:cs="ＭＳ ゴシック" w:hint="eastAsia"/>
              </w:rPr>
              <w:t>‐</w:t>
            </w:r>
            <w:r w:rsidRPr="00DF2BBE">
              <w:rPr>
                <w:rFonts w:ascii="Arial" w:hAnsi="Arial" w:cs="Arial"/>
              </w:rPr>
              <w:t xml:space="preserve">General. The precise terms and conditions governing such income </w:t>
            </w:r>
            <w:del w:id="95" w:author="TOYOMOTO KEITARO" w:date="2023-10-02T16:38:00Z">
              <w:r w:rsidRPr="00372E0F" w:rsidDel="00A6152C">
                <w:rPr>
                  <w:rFonts w:ascii="Arial" w:hAnsi="Arial" w:cs="Arial"/>
                  <w:highlight w:val="cyan"/>
                </w:rPr>
                <w:delText>shall</w:delText>
              </w:r>
            </w:del>
            <w:ins w:id="96" w:author="TOYOMOTO KEITARO" w:date="2023-10-02T16:38:00Z">
              <w:r w:rsidR="00A6152C" w:rsidRPr="00372E0F">
                <w:rPr>
                  <w:rFonts w:ascii="Arial" w:hAnsi="Arial" w:cs="Arial"/>
                  <w:highlight w:val="cyan"/>
                </w:rPr>
                <w:t>will</w:t>
              </w:r>
            </w:ins>
            <w:r w:rsidRPr="00DF2BBE">
              <w:rPr>
                <w:rFonts w:ascii="Arial" w:hAnsi="Arial" w:cs="Arial"/>
              </w:rPr>
              <w:t xml:space="preserve"> be formalized.</w:t>
            </w:r>
          </w:p>
          <w:p w14:paraId="6079BF2C" w14:textId="77777777" w:rsidR="00DF2BBE" w:rsidRPr="00DF2BBE" w:rsidRDefault="00DF2BBE" w:rsidP="00DF2BBE">
            <w:pPr>
              <w:jc w:val="left"/>
              <w:rPr>
                <w:rFonts w:ascii="Arial" w:hAnsi="Arial" w:cs="Arial"/>
              </w:rPr>
            </w:pPr>
            <w:r w:rsidRPr="00DF2BBE">
              <w:rPr>
                <w:rFonts w:ascii="Arial" w:hAnsi="Arial" w:cs="Arial"/>
              </w:rPr>
              <w:t xml:space="preserve">3 Any monies remaining unused when a programme or project is terminated should be used as stipulated, and if not so stipulated, for the general purposes of the Organization unless the </w:t>
            </w:r>
            <w:r w:rsidRPr="00DF2BBE">
              <w:rPr>
                <w:rFonts w:ascii="Arial" w:hAnsi="Arial" w:cs="Arial"/>
              </w:rPr>
              <w:lastRenderedPageBreak/>
              <w:t>Secretary</w:t>
            </w:r>
            <w:r w:rsidRPr="00DF2BBE">
              <w:rPr>
                <w:rFonts w:cs="ＭＳ ゴシック" w:hint="eastAsia"/>
              </w:rPr>
              <w:t>‐</w:t>
            </w:r>
            <w:r w:rsidRPr="00DF2BBE">
              <w:rPr>
                <w:rFonts w:ascii="Arial" w:hAnsi="Arial" w:cs="Arial"/>
              </w:rPr>
              <w:t>General determines otherwise.</w:t>
            </w:r>
          </w:p>
          <w:p w14:paraId="39A7E8C1" w14:textId="77777777" w:rsidR="00DF2BBE" w:rsidRPr="00DF2BBE" w:rsidRDefault="00DF2BBE" w:rsidP="00DF2BBE">
            <w:pPr>
              <w:jc w:val="left"/>
              <w:rPr>
                <w:rFonts w:ascii="Arial" w:hAnsi="Arial" w:cs="Arial"/>
              </w:rPr>
            </w:pPr>
            <w:r w:rsidRPr="00DF2BBE">
              <w:rPr>
                <w:rFonts w:ascii="Arial" w:hAnsi="Arial" w:cs="Arial"/>
              </w:rPr>
              <w:t>4 A specific budget should be prepared for each fund for approval of the Council and the final result for the year for each dedicated fund should be shown separately in the financial statements.</w:t>
            </w:r>
          </w:p>
          <w:p w14:paraId="799911EC" w14:textId="3E9CEB1C" w:rsidR="00DF2BBE" w:rsidRPr="009E664F" w:rsidRDefault="00DF2BBE" w:rsidP="00DF2BBE">
            <w:pPr>
              <w:jc w:val="left"/>
              <w:rPr>
                <w:rFonts w:ascii="Arial" w:hAnsi="Arial" w:cs="Arial"/>
              </w:rPr>
            </w:pPr>
            <w:r w:rsidRPr="00DF2BBE">
              <w:rPr>
                <w:rFonts w:ascii="Arial" w:hAnsi="Arial" w:cs="Arial"/>
              </w:rPr>
              <w:t xml:space="preserve">5 Any dedicated funds should be audited in </w:t>
            </w:r>
            <w:del w:id="97" w:author="TOYOMOTO KEITARO" w:date="2023-10-02T16:48:00Z">
              <w:r w:rsidRPr="00372E0F" w:rsidDel="003D1E04">
                <w:rPr>
                  <w:rFonts w:ascii="Arial" w:hAnsi="Arial" w:cs="Arial"/>
                  <w:highlight w:val="cyan"/>
                </w:rPr>
                <w:delText xml:space="preserve">accordance </w:delText>
              </w:r>
            </w:del>
            <w:ins w:id="98" w:author="TOYOMOTO KEITARO" w:date="2023-10-02T16:48:00Z">
              <w:r w:rsidR="003D1E04" w:rsidRPr="00372E0F">
                <w:rPr>
                  <w:rFonts w:ascii="Arial" w:hAnsi="Arial" w:cs="Arial"/>
                  <w:highlight w:val="cyan"/>
                </w:rPr>
                <w:t>line</w:t>
              </w:r>
              <w:r w:rsidR="003D1E04" w:rsidRPr="00DF2BBE">
                <w:rPr>
                  <w:rFonts w:ascii="Arial" w:hAnsi="Arial" w:cs="Arial"/>
                </w:rPr>
                <w:t xml:space="preserve"> </w:t>
              </w:r>
            </w:ins>
            <w:r w:rsidRPr="00DF2BBE">
              <w:rPr>
                <w:rFonts w:ascii="Arial" w:hAnsi="Arial" w:cs="Arial"/>
              </w:rPr>
              <w:t xml:space="preserve">with the relevant </w:t>
            </w:r>
            <w:ins w:id="99" w:author="TOYOMOTO KEITARO" w:date="2023-10-02T16:48:00Z">
              <w:r w:rsidR="003D1E04" w:rsidRPr="00372E0F">
                <w:rPr>
                  <w:rFonts w:ascii="Arial" w:hAnsi="Arial" w:cs="Arial"/>
                  <w:highlight w:val="cyan"/>
                </w:rPr>
                <w:t>matters</w:t>
              </w:r>
            </w:ins>
            <w:del w:id="100" w:author="TOYOMOTO KEITARO" w:date="2023-10-02T16:48:00Z">
              <w:r w:rsidRPr="00372E0F" w:rsidDel="003D1E04">
                <w:rPr>
                  <w:rFonts w:ascii="Arial" w:hAnsi="Arial" w:cs="Arial"/>
                  <w:highlight w:val="cyan"/>
                </w:rPr>
                <w:delText>provisions</w:delText>
              </w:r>
            </w:del>
            <w:r w:rsidRPr="00DF2BBE">
              <w:rPr>
                <w:rFonts w:ascii="Arial" w:hAnsi="Arial" w:cs="Arial"/>
              </w:rPr>
              <w:t xml:space="preserve"> in </w:t>
            </w:r>
            <w:del w:id="101" w:author="TOYOMOTO KEITARO" w:date="2023-10-02T17:18:00Z">
              <w:r w:rsidRPr="00372E0F" w:rsidDel="00C47750">
                <w:rPr>
                  <w:rFonts w:ascii="Arial" w:hAnsi="Arial" w:cs="Arial"/>
                  <w:highlight w:val="cyan"/>
                </w:rPr>
                <w:delText>Article</w:delText>
              </w:r>
            </w:del>
            <w:ins w:id="102" w:author="TOYOMOTO KEITARO" w:date="2023-10-02T17:18:00Z">
              <w:r w:rsidR="00C47750" w:rsidRPr="00372E0F">
                <w:rPr>
                  <w:rFonts w:ascii="Arial" w:hAnsi="Arial" w:cs="Arial"/>
                  <w:highlight w:val="cyan"/>
                </w:rPr>
                <w:t>Item</w:t>
              </w:r>
            </w:ins>
            <w:r w:rsidRPr="00DF2BBE">
              <w:rPr>
                <w:rFonts w:ascii="Arial" w:hAnsi="Arial" w:cs="Arial"/>
              </w:rPr>
              <w:t xml:space="preserve"> 10.</w:t>
            </w:r>
          </w:p>
        </w:tc>
        <w:tc>
          <w:tcPr>
            <w:tcW w:w="7257" w:type="dxa"/>
          </w:tcPr>
          <w:p w14:paraId="00517476" w14:textId="1C8085B6" w:rsidR="009E664F" w:rsidRPr="009E664F" w:rsidRDefault="00502F2C" w:rsidP="00843690">
            <w:pPr>
              <w:jc w:val="left"/>
              <w:rPr>
                <w:rFonts w:ascii="Arial" w:hAnsi="Arial" w:cs="Arial"/>
              </w:rPr>
            </w:pPr>
            <w:r>
              <w:rPr>
                <w:rFonts w:ascii="Arial" w:hAnsi="Arial" w:cs="Arial"/>
              </w:rPr>
              <w:lastRenderedPageBreak/>
              <w:t>Establishment a dedicated fund should be decided carefully in order to keep the consultative and technical nature of the Organisation as described in the Convention.</w:t>
            </w:r>
          </w:p>
        </w:tc>
      </w:tr>
      <w:tr w:rsidR="009E664F" w14:paraId="72E84724" w14:textId="77777777" w:rsidTr="5D3C90D5">
        <w:tc>
          <w:tcPr>
            <w:tcW w:w="7257" w:type="dxa"/>
          </w:tcPr>
          <w:p w14:paraId="67FC9BFB" w14:textId="24F45715" w:rsidR="00DF2BBE" w:rsidRPr="00DF2BBE" w:rsidRDefault="00DF2BBE" w:rsidP="00DF2BBE">
            <w:pPr>
              <w:jc w:val="left"/>
              <w:rPr>
                <w:rFonts w:ascii="Arial" w:hAnsi="Arial" w:cs="Arial"/>
                <w:b/>
              </w:rPr>
            </w:pPr>
            <w:del w:id="103" w:author="TOYOMOTO KEITARO" w:date="2023-10-02T17:18:00Z">
              <w:r w:rsidRPr="00372E0F" w:rsidDel="00C47750">
                <w:rPr>
                  <w:rFonts w:ascii="Arial" w:hAnsi="Arial" w:cs="Arial"/>
                  <w:b/>
                  <w:highlight w:val="cyan"/>
                </w:rPr>
                <w:delText>Article</w:delText>
              </w:r>
            </w:del>
            <w:ins w:id="104" w:author="TOYOMOTO KEITARO" w:date="2023-10-02T17:18:00Z">
              <w:r w:rsidR="00C47750" w:rsidRPr="00372E0F">
                <w:rPr>
                  <w:rFonts w:ascii="Arial" w:hAnsi="Arial" w:cs="Arial"/>
                  <w:b/>
                  <w:highlight w:val="cyan"/>
                </w:rPr>
                <w:t>Item</w:t>
              </w:r>
            </w:ins>
            <w:r w:rsidRPr="00DF2BBE">
              <w:rPr>
                <w:rFonts w:ascii="Arial" w:hAnsi="Arial" w:cs="Arial"/>
                <w:b/>
              </w:rPr>
              <w:t xml:space="preserve"> 10</w:t>
            </w:r>
          </w:p>
          <w:p w14:paraId="60F8EDBC" w14:textId="77777777" w:rsidR="00DF2BBE" w:rsidRPr="00DF2BBE" w:rsidRDefault="00DF2BBE" w:rsidP="00DF2BBE">
            <w:pPr>
              <w:jc w:val="left"/>
              <w:rPr>
                <w:rFonts w:ascii="Arial" w:hAnsi="Arial" w:cs="Arial"/>
                <w:b/>
              </w:rPr>
            </w:pPr>
            <w:r w:rsidRPr="00DF2BBE">
              <w:rPr>
                <w:rFonts w:ascii="Arial" w:hAnsi="Arial" w:cs="Arial"/>
                <w:b/>
              </w:rPr>
              <w:t>External Audit</w:t>
            </w:r>
          </w:p>
          <w:p w14:paraId="48C5214F" w14:textId="77777777" w:rsidR="00DF2BBE" w:rsidRPr="00DF2BBE" w:rsidRDefault="00DF2BBE" w:rsidP="00DF2BBE">
            <w:pPr>
              <w:jc w:val="left"/>
              <w:rPr>
                <w:rFonts w:ascii="Arial" w:hAnsi="Arial" w:cs="Arial"/>
              </w:rPr>
            </w:pPr>
          </w:p>
          <w:p w14:paraId="4D9BAFA3" w14:textId="6737AB26" w:rsidR="00DF2BBE" w:rsidRPr="00DF2BBE" w:rsidRDefault="00DF2BBE" w:rsidP="00DF2BBE">
            <w:pPr>
              <w:jc w:val="left"/>
              <w:rPr>
                <w:rFonts w:ascii="Arial" w:hAnsi="Arial" w:cs="Arial"/>
              </w:rPr>
            </w:pPr>
            <w:r w:rsidRPr="00DF2BBE">
              <w:rPr>
                <w:rFonts w:ascii="Arial" w:hAnsi="Arial" w:cs="Arial"/>
              </w:rPr>
              <w:t xml:space="preserve">1 An external auditor </w:t>
            </w:r>
            <w:del w:id="105" w:author="TOYOMOTO KEITARO" w:date="2023-10-02T16:38:00Z">
              <w:r w:rsidRPr="00372E0F" w:rsidDel="00A6152C">
                <w:rPr>
                  <w:rFonts w:ascii="Arial" w:hAnsi="Arial" w:cs="Arial"/>
                  <w:highlight w:val="cyan"/>
                </w:rPr>
                <w:delText>shall</w:delText>
              </w:r>
            </w:del>
            <w:ins w:id="106" w:author="TOYOMOTO KEITARO" w:date="2023-10-02T16:38:00Z">
              <w:r w:rsidR="00A6152C" w:rsidRPr="00372E0F">
                <w:rPr>
                  <w:rFonts w:ascii="Arial" w:hAnsi="Arial" w:cs="Arial"/>
                  <w:highlight w:val="cyan"/>
                </w:rPr>
                <w:t>will</w:t>
              </w:r>
            </w:ins>
            <w:r w:rsidRPr="00DF2BBE">
              <w:rPr>
                <w:rFonts w:ascii="Arial" w:hAnsi="Arial" w:cs="Arial"/>
              </w:rPr>
              <w:t xml:space="preserve"> be appointed by the Council and carry out such work as required by applicable accounting practices.</w:t>
            </w:r>
          </w:p>
          <w:p w14:paraId="68ADD52E" w14:textId="77777777" w:rsidR="00DF2BBE" w:rsidRPr="00DF2BBE" w:rsidRDefault="00DF2BBE" w:rsidP="00DF2BBE">
            <w:pPr>
              <w:jc w:val="left"/>
              <w:rPr>
                <w:rFonts w:ascii="Arial" w:hAnsi="Arial" w:cs="Arial"/>
              </w:rPr>
            </w:pPr>
            <w:r w:rsidRPr="00DF2BBE">
              <w:rPr>
                <w:rFonts w:ascii="Arial" w:hAnsi="Arial" w:cs="Arial"/>
              </w:rPr>
              <w:t>2 The appointment is for a period of six years and may be renewed.</w:t>
            </w:r>
          </w:p>
          <w:p w14:paraId="6FD84529" w14:textId="77777777" w:rsidR="00DF2BBE" w:rsidRPr="00DF2BBE" w:rsidRDefault="00DF2BBE" w:rsidP="00DF2BBE">
            <w:pPr>
              <w:jc w:val="left"/>
              <w:rPr>
                <w:rFonts w:ascii="Arial" w:hAnsi="Arial" w:cs="Arial"/>
              </w:rPr>
            </w:pPr>
            <w:r w:rsidRPr="00DF2BBE">
              <w:rPr>
                <w:rFonts w:ascii="Arial" w:hAnsi="Arial" w:cs="Arial"/>
              </w:rPr>
              <w:t>3 The external auditor may make observations with respect to the efficiency of the financial procedures, the accounting system, internal financial controls and, in general, on the administration and financial management of the Organization.</w:t>
            </w:r>
          </w:p>
          <w:p w14:paraId="56E234F9" w14:textId="77777777" w:rsidR="009E664F" w:rsidRPr="009E664F" w:rsidRDefault="00DF2BBE" w:rsidP="00DF2BBE">
            <w:pPr>
              <w:jc w:val="left"/>
              <w:rPr>
                <w:rFonts w:ascii="Arial" w:hAnsi="Arial" w:cs="Arial"/>
              </w:rPr>
            </w:pPr>
            <w:r w:rsidRPr="00DF2BBE">
              <w:rPr>
                <w:rFonts w:ascii="Arial" w:hAnsi="Arial" w:cs="Arial"/>
              </w:rPr>
              <w:t>4 In addition to the above, the Council may request the external auditor to perform specific investigations and issue separate reports on the results.</w:t>
            </w:r>
          </w:p>
        </w:tc>
        <w:tc>
          <w:tcPr>
            <w:tcW w:w="7257" w:type="dxa"/>
          </w:tcPr>
          <w:p w14:paraId="3F1710B2" w14:textId="77777777" w:rsidR="009E664F" w:rsidRPr="009E664F" w:rsidRDefault="009E664F" w:rsidP="00843690">
            <w:pPr>
              <w:jc w:val="left"/>
              <w:rPr>
                <w:rFonts w:ascii="Arial" w:hAnsi="Arial" w:cs="Arial"/>
              </w:rPr>
            </w:pPr>
          </w:p>
        </w:tc>
      </w:tr>
      <w:tr w:rsidR="009E664F" w14:paraId="5ED4428C" w14:textId="77777777" w:rsidTr="5D3C90D5">
        <w:tc>
          <w:tcPr>
            <w:tcW w:w="7257" w:type="dxa"/>
          </w:tcPr>
          <w:p w14:paraId="53FE1F0C" w14:textId="4CBD8629" w:rsidR="00DF2BBE" w:rsidRPr="00DF2BBE" w:rsidRDefault="00DF2BBE" w:rsidP="00DF2BBE">
            <w:pPr>
              <w:jc w:val="left"/>
              <w:rPr>
                <w:rFonts w:ascii="Arial" w:hAnsi="Arial" w:cs="Arial"/>
                <w:b/>
              </w:rPr>
            </w:pPr>
            <w:del w:id="107" w:author="TOYOMOTO KEITARO" w:date="2023-10-02T17:18:00Z">
              <w:r w:rsidRPr="00372E0F" w:rsidDel="00C47750">
                <w:rPr>
                  <w:rFonts w:ascii="Arial" w:hAnsi="Arial" w:cs="Arial"/>
                  <w:b/>
                  <w:highlight w:val="cyan"/>
                </w:rPr>
                <w:delText>Article</w:delText>
              </w:r>
            </w:del>
            <w:ins w:id="108" w:author="TOYOMOTO KEITARO" w:date="2023-10-02T17:18:00Z">
              <w:r w:rsidR="00C47750" w:rsidRPr="00372E0F">
                <w:rPr>
                  <w:rFonts w:ascii="Arial" w:hAnsi="Arial" w:cs="Arial"/>
                  <w:b/>
                  <w:highlight w:val="cyan"/>
                </w:rPr>
                <w:t>Item</w:t>
              </w:r>
            </w:ins>
            <w:r w:rsidRPr="00DF2BBE">
              <w:rPr>
                <w:rFonts w:ascii="Arial" w:hAnsi="Arial" w:cs="Arial"/>
                <w:b/>
              </w:rPr>
              <w:t xml:space="preserve"> 11</w:t>
            </w:r>
          </w:p>
          <w:p w14:paraId="56F9E9A6" w14:textId="77777777" w:rsidR="00DF2BBE" w:rsidRPr="00DF2BBE" w:rsidRDefault="00DF2BBE" w:rsidP="00DF2BBE">
            <w:pPr>
              <w:jc w:val="left"/>
              <w:rPr>
                <w:rFonts w:ascii="Arial" w:hAnsi="Arial" w:cs="Arial"/>
                <w:b/>
              </w:rPr>
            </w:pPr>
            <w:r w:rsidRPr="00DF2BBE">
              <w:rPr>
                <w:rFonts w:ascii="Arial" w:hAnsi="Arial" w:cs="Arial"/>
                <w:b/>
              </w:rPr>
              <w:t>Termination</w:t>
            </w:r>
          </w:p>
          <w:p w14:paraId="4C855A6C" w14:textId="77777777" w:rsidR="00DF2BBE" w:rsidRPr="00DF2BBE" w:rsidRDefault="00DF2BBE" w:rsidP="00DF2BBE">
            <w:pPr>
              <w:jc w:val="left"/>
              <w:rPr>
                <w:rFonts w:ascii="Arial" w:hAnsi="Arial" w:cs="Arial"/>
              </w:rPr>
            </w:pPr>
          </w:p>
          <w:p w14:paraId="32EAC843" w14:textId="5DADCB89" w:rsidR="009E664F" w:rsidRPr="009E664F" w:rsidRDefault="00DF2BBE" w:rsidP="00DF2BBE">
            <w:pPr>
              <w:jc w:val="left"/>
              <w:rPr>
                <w:rFonts w:ascii="Arial" w:hAnsi="Arial" w:cs="Arial"/>
              </w:rPr>
            </w:pPr>
            <w:r w:rsidRPr="00DF2BBE">
              <w:rPr>
                <w:rFonts w:ascii="Arial" w:hAnsi="Arial" w:cs="Arial"/>
              </w:rPr>
              <w:t xml:space="preserve">In the event of termination of the Organization, the balance of the </w:t>
            </w:r>
            <w:r w:rsidRPr="00DF2BBE">
              <w:rPr>
                <w:rFonts w:ascii="Arial" w:hAnsi="Arial" w:cs="Arial"/>
              </w:rPr>
              <w:lastRenderedPageBreak/>
              <w:t xml:space="preserve">accounts </w:t>
            </w:r>
            <w:del w:id="109" w:author="TOYOMOTO KEITARO" w:date="2023-10-02T16:38:00Z">
              <w:r w:rsidRPr="00372E0F" w:rsidDel="00A6152C">
                <w:rPr>
                  <w:rFonts w:ascii="Arial" w:hAnsi="Arial" w:cs="Arial"/>
                  <w:highlight w:val="cyan"/>
                </w:rPr>
                <w:delText>shall</w:delText>
              </w:r>
            </w:del>
            <w:ins w:id="110" w:author="TOYOMOTO KEITARO" w:date="2023-10-02T16:38:00Z">
              <w:r w:rsidR="00A6152C" w:rsidRPr="00372E0F">
                <w:rPr>
                  <w:rFonts w:ascii="Arial" w:hAnsi="Arial" w:cs="Arial"/>
                  <w:highlight w:val="cyan"/>
                </w:rPr>
                <w:t>will</w:t>
              </w:r>
            </w:ins>
            <w:r w:rsidRPr="00DF2BBE">
              <w:rPr>
                <w:rFonts w:ascii="Arial" w:hAnsi="Arial" w:cs="Arial"/>
              </w:rPr>
              <w:t xml:space="preserve"> be divided amongst the Member States, Associate Members and Affiliate Members on the day when the Convention ceases to have effect, in proportion to their last annual contribution or fee.</w:t>
            </w:r>
          </w:p>
        </w:tc>
        <w:tc>
          <w:tcPr>
            <w:tcW w:w="7257" w:type="dxa"/>
          </w:tcPr>
          <w:p w14:paraId="741182CF" w14:textId="77777777" w:rsidR="009E664F" w:rsidRPr="009E664F" w:rsidRDefault="009E664F" w:rsidP="00843690">
            <w:pPr>
              <w:jc w:val="left"/>
              <w:rPr>
                <w:rFonts w:ascii="Arial" w:hAnsi="Arial" w:cs="Arial"/>
              </w:rPr>
            </w:pPr>
          </w:p>
        </w:tc>
      </w:tr>
    </w:tbl>
    <w:p w14:paraId="1009DEBC" w14:textId="77777777" w:rsidR="00773D44" w:rsidRDefault="00773D44"/>
    <w:sectPr w:rsidR="00773D44" w:rsidSect="00721958">
      <w:headerReference w:type="default" r:id="rId10"/>
      <w:pgSz w:w="16838" w:h="11906" w:orient="landscape"/>
      <w:pgMar w:top="1418" w:right="1191" w:bottom="1418"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3AEF2" w14:textId="77777777" w:rsidR="00AA039A" w:rsidRDefault="00AA039A" w:rsidP="009E664F">
      <w:r>
        <w:separator/>
      </w:r>
    </w:p>
  </w:endnote>
  <w:endnote w:type="continuationSeparator" w:id="0">
    <w:p w14:paraId="686EBB3B" w14:textId="77777777" w:rsidR="00AA039A" w:rsidRDefault="00AA039A" w:rsidP="009E6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AD3A2" w14:textId="77777777" w:rsidR="00AA039A" w:rsidRDefault="00AA039A" w:rsidP="009E664F">
      <w:r>
        <w:separator/>
      </w:r>
    </w:p>
  </w:footnote>
  <w:footnote w:type="continuationSeparator" w:id="0">
    <w:p w14:paraId="1292B5A8" w14:textId="77777777" w:rsidR="00AA039A" w:rsidRDefault="00AA039A" w:rsidP="009E6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B8306" w14:textId="4F0D3091" w:rsidR="001E47C9" w:rsidRPr="001E47C9" w:rsidRDefault="003C18B5" w:rsidP="001E47C9">
    <w:pPr>
      <w:pStyle w:val="a6"/>
      <w:rPr>
        <w:rFonts w:ascii="Arial" w:hAnsi="Arial" w:cs="Arial"/>
      </w:rPr>
    </w:pPr>
    <w:ins w:id="111" w:author="TOYOMOTO KEITARO" w:date="2023-10-02T16:37:00Z">
      <w:r>
        <w:rPr>
          <w:rFonts w:ascii="Arial" w:hAnsi="Arial" w:cs="Arial" w:hint="eastAsia"/>
        </w:rPr>
        <w:t>Attachment</w:t>
      </w:r>
    </w:ins>
    <w:del w:id="112" w:author="TOYOMOTO KEITARO" w:date="2023-10-02T16:37:00Z">
      <w:r w:rsidR="001E47C9" w:rsidRPr="001E47C9" w:rsidDel="003C18B5">
        <w:rPr>
          <w:rFonts w:ascii="Arial" w:hAnsi="Arial" w:cs="Arial"/>
        </w:rPr>
        <w:delText>Ann</w:delText>
      </w:r>
    </w:del>
    <w:del w:id="113" w:author="TOYOMOTO KEITARO" w:date="2023-10-02T16:36:00Z">
      <w:r w:rsidR="001E47C9" w:rsidRPr="001E47C9" w:rsidDel="003C18B5">
        <w:rPr>
          <w:rFonts w:ascii="Arial" w:hAnsi="Arial" w:cs="Arial"/>
        </w:rPr>
        <w:delText>ex</w:delText>
      </w:r>
    </w:del>
    <w:r w:rsidR="001E47C9" w:rsidRPr="001E47C9">
      <w:rPr>
        <w:rFonts w:ascii="Arial" w:hAnsi="Arial" w:cs="Arial"/>
      </w:rPr>
      <w:t xml:space="preserve"> A</w:t>
    </w:r>
  </w:p>
  <w:p w14:paraId="532E287D" w14:textId="77777777" w:rsidR="001E47C9" w:rsidRPr="001E47C9" w:rsidRDefault="001E47C9" w:rsidP="001E47C9">
    <w:pPr>
      <w:pStyle w:val="a6"/>
      <w:rPr>
        <w:rFonts w:ascii="Arial" w:hAnsi="Arial" w:cs="Arial"/>
      </w:rPr>
    </w:pPr>
    <w:r w:rsidRPr="001E47C9">
      <w:rPr>
        <w:rFonts w:ascii="Arial" w:hAnsi="Arial" w:cs="Arial"/>
      </w:rPr>
      <w:t>Financial Regulations of the Organization</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YOMOTO KEITARO">
    <w15:presenceInfo w15:providerId="AD" w15:userId="S::a27483@open.mofa.go.jp::8ef963a0-7e41-44de-8289-464ac75fbf26"/>
  </w15:person>
  <w15:person w15:author="森柾 雄貴">
    <w15:presenceInfo w15:providerId="AD" w15:userId="S-1-5-21-2013728707-283281218-896447680-1095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A16"/>
    <w:rsid w:val="0003192B"/>
    <w:rsid w:val="00080EDD"/>
    <w:rsid w:val="000C403C"/>
    <w:rsid w:val="000F57D3"/>
    <w:rsid w:val="00142A89"/>
    <w:rsid w:val="00155CE5"/>
    <w:rsid w:val="001D7288"/>
    <w:rsid w:val="001E47C9"/>
    <w:rsid w:val="00215321"/>
    <w:rsid w:val="00294169"/>
    <w:rsid w:val="002E1D25"/>
    <w:rsid w:val="00311BDF"/>
    <w:rsid w:val="0035587D"/>
    <w:rsid w:val="00372E0F"/>
    <w:rsid w:val="00390218"/>
    <w:rsid w:val="003B7385"/>
    <w:rsid w:val="003C18B5"/>
    <w:rsid w:val="003D1E04"/>
    <w:rsid w:val="00453A01"/>
    <w:rsid w:val="00502F2C"/>
    <w:rsid w:val="00512F38"/>
    <w:rsid w:val="005A4313"/>
    <w:rsid w:val="005E53DA"/>
    <w:rsid w:val="005F5434"/>
    <w:rsid w:val="00666C3A"/>
    <w:rsid w:val="006B4668"/>
    <w:rsid w:val="00721958"/>
    <w:rsid w:val="00773D44"/>
    <w:rsid w:val="00787EBD"/>
    <w:rsid w:val="007F1250"/>
    <w:rsid w:val="00843690"/>
    <w:rsid w:val="008A7B75"/>
    <w:rsid w:val="00903071"/>
    <w:rsid w:val="00940990"/>
    <w:rsid w:val="009704C4"/>
    <w:rsid w:val="00982180"/>
    <w:rsid w:val="009C4A87"/>
    <w:rsid w:val="009C4B63"/>
    <w:rsid w:val="009E664F"/>
    <w:rsid w:val="00A00951"/>
    <w:rsid w:val="00A15D0E"/>
    <w:rsid w:val="00A6152C"/>
    <w:rsid w:val="00A66A16"/>
    <w:rsid w:val="00A80362"/>
    <w:rsid w:val="00A94DBB"/>
    <w:rsid w:val="00A964EC"/>
    <w:rsid w:val="00AA039A"/>
    <w:rsid w:val="00B33988"/>
    <w:rsid w:val="00B46C38"/>
    <w:rsid w:val="00BA2E4C"/>
    <w:rsid w:val="00BC7D9B"/>
    <w:rsid w:val="00BE5E2E"/>
    <w:rsid w:val="00C47750"/>
    <w:rsid w:val="00C85EF0"/>
    <w:rsid w:val="00D70E0B"/>
    <w:rsid w:val="00DA7167"/>
    <w:rsid w:val="00DF2BBE"/>
    <w:rsid w:val="00E32A25"/>
    <w:rsid w:val="00E568F4"/>
    <w:rsid w:val="00E67F4B"/>
    <w:rsid w:val="00EE3C65"/>
    <w:rsid w:val="00F1328D"/>
    <w:rsid w:val="00F2269C"/>
    <w:rsid w:val="00FF2648"/>
    <w:rsid w:val="00FF7EBC"/>
    <w:rsid w:val="0C5AE2BB"/>
    <w:rsid w:val="5D3C90D5"/>
    <w:rsid w:val="63F0FC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2FC4DB"/>
  <w15:chartTrackingRefBased/>
  <w15:docId w15:val="{36BCBF8C-D7EF-4B75-A651-B394AB742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66A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B4668"/>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B4668"/>
    <w:rPr>
      <w:rFonts w:asciiTheme="majorHAnsi" w:eastAsiaTheme="majorEastAsia" w:hAnsiTheme="majorHAnsi" w:cstheme="majorBidi"/>
      <w:sz w:val="18"/>
      <w:szCs w:val="18"/>
    </w:rPr>
  </w:style>
  <w:style w:type="paragraph" w:styleId="a6">
    <w:name w:val="header"/>
    <w:basedOn w:val="a"/>
    <w:link w:val="a7"/>
    <w:uiPriority w:val="99"/>
    <w:unhideWhenUsed/>
    <w:rsid w:val="009E664F"/>
    <w:pPr>
      <w:tabs>
        <w:tab w:val="center" w:pos="4252"/>
        <w:tab w:val="right" w:pos="8504"/>
      </w:tabs>
      <w:snapToGrid w:val="0"/>
    </w:pPr>
  </w:style>
  <w:style w:type="character" w:customStyle="1" w:styleId="a7">
    <w:name w:val="ヘッダー (文字)"/>
    <w:basedOn w:val="a0"/>
    <w:link w:val="a6"/>
    <w:uiPriority w:val="99"/>
    <w:rsid w:val="009E664F"/>
  </w:style>
  <w:style w:type="paragraph" w:styleId="a8">
    <w:name w:val="footer"/>
    <w:basedOn w:val="a"/>
    <w:link w:val="a9"/>
    <w:uiPriority w:val="99"/>
    <w:unhideWhenUsed/>
    <w:rsid w:val="009E664F"/>
    <w:pPr>
      <w:tabs>
        <w:tab w:val="center" w:pos="4252"/>
        <w:tab w:val="right" w:pos="8504"/>
      </w:tabs>
      <w:snapToGrid w:val="0"/>
    </w:pPr>
  </w:style>
  <w:style w:type="character" w:customStyle="1" w:styleId="a9">
    <w:name w:val="フッター (文字)"/>
    <w:basedOn w:val="a0"/>
    <w:link w:val="a8"/>
    <w:uiPriority w:val="99"/>
    <w:rsid w:val="009E664F"/>
  </w:style>
  <w:style w:type="paragraph" w:styleId="aa">
    <w:name w:val="Revision"/>
    <w:hidden/>
    <w:uiPriority w:val="99"/>
    <w:semiHidden/>
    <w:rsid w:val="001D7288"/>
    <w:rPr>
      <w:lang w:val="en-GB"/>
    </w:rPr>
  </w:style>
  <w:style w:type="character" w:styleId="ab">
    <w:name w:val="annotation reference"/>
    <w:basedOn w:val="a0"/>
    <w:uiPriority w:val="99"/>
    <w:semiHidden/>
    <w:unhideWhenUsed/>
    <w:rsid w:val="00F1328D"/>
    <w:rPr>
      <w:sz w:val="18"/>
      <w:szCs w:val="18"/>
    </w:rPr>
  </w:style>
  <w:style w:type="paragraph" w:styleId="ac">
    <w:name w:val="annotation text"/>
    <w:basedOn w:val="a"/>
    <w:link w:val="ad"/>
    <w:uiPriority w:val="99"/>
    <w:semiHidden/>
    <w:unhideWhenUsed/>
    <w:rsid w:val="00F1328D"/>
    <w:pPr>
      <w:jc w:val="left"/>
    </w:pPr>
  </w:style>
  <w:style w:type="character" w:customStyle="1" w:styleId="ad">
    <w:name w:val="コメント文字列 (文字)"/>
    <w:basedOn w:val="a0"/>
    <w:link w:val="ac"/>
    <w:uiPriority w:val="99"/>
    <w:semiHidden/>
    <w:rsid w:val="00F1328D"/>
    <w:rPr>
      <w:lang w:val="en-GB"/>
    </w:rPr>
  </w:style>
  <w:style w:type="paragraph" w:styleId="ae">
    <w:name w:val="annotation subject"/>
    <w:basedOn w:val="ac"/>
    <w:next w:val="ac"/>
    <w:link w:val="af"/>
    <w:uiPriority w:val="99"/>
    <w:semiHidden/>
    <w:unhideWhenUsed/>
    <w:rsid w:val="00F1328D"/>
    <w:rPr>
      <w:b/>
      <w:bCs/>
    </w:rPr>
  </w:style>
  <w:style w:type="character" w:customStyle="1" w:styleId="af">
    <w:name w:val="コメント内容 (文字)"/>
    <w:basedOn w:val="ad"/>
    <w:link w:val="ae"/>
    <w:uiPriority w:val="99"/>
    <w:semiHidden/>
    <w:rsid w:val="00F1328D"/>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022411-6e02-423b-85fd-39e0748b9219" xsi:nil="true"/>
    <lcf76f155ced4ddcb4097134ff3c332f xmlns="ac5f8115-f13f-4d01-aff4-515a67108c3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8DD839-07F8-4BD3-B62A-70D865D7339B}">
  <ds:schemaRefs>
    <ds:schemaRef ds:uri="http://schemas.microsoft.com/office/2006/metadata/properties"/>
    <ds:schemaRef ds:uri="http://schemas.microsoft.com/office/infopath/2007/PartnerControls"/>
    <ds:schemaRef ds:uri="50805b8e-e415-4c73-9b46-68e764dd6305"/>
    <ds:schemaRef ds:uri="305290c1-ecf4-4a00-a5d0-6087e362ee5c"/>
  </ds:schemaRefs>
</ds:datastoreItem>
</file>

<file path=customXml/itemProps2.xml><?xml version="1.0" encoding="utf-8"?>
<ds:datastoreItem xmlns:ds="http://schemas.openxmlformats.org/officeDocument/2006/customXml" ds:itemID="{9E138D9F-DBF4-4D3A-8FBF-E4C81F861D01}">
  <ds:schemaRefs>
    <ds:schemaRef ds:uri="http://schemas.microsoft.com/sharepoint/v3/contenttype/forms"/>
  </ds:schemaRefs>
</ds:datastoreItem>
</file>

<file path=customXml/itemProps3.xml><?xml version="1.0" encoding="utf-8"?>
<ds:datastoreItem xmlns:ds="http://schemas.openxmlformats.org/officeDocument/2006/customXml" ds:itemID="{C9C23A92-D60C-451A-AD0D-B3FF4AA428CA}">
  <ds:schemaRefs>
    <ds:schemaRef ds:uri="http://schemas.openxmlformats.org/officeDocument/2006/bibliography"/>
  </ds:schemaRefs>
</ds:datastoreItem>
</file>

<file path=customXml/itemProps4.xml><?xml version="1.0" encoding="utf-8"?>
<ds:datastoreItem xmlns:ds="http://schemas.openxmlformats.org/officeDocument/2006/customXml" ds:itemID="{F251D038-ABD1-4DD1-B2E0-DD1775B1FFB0}"/>
</file>

<file path=docProps/app.xml><?xml version="1.0" encoding="utf-8"?>
<Properties xmlns="http://schemas.openxmlformats.org/officeDocument/2006/extended-properties" xmlns:vt="http://schemas.openxmlformats.org/officeDocument/2006/docPropsVTypes">
  <Template>Normal</Template>
  <TotalTime>9</TotalTime>
  <Pages>9</Pages>
  <Words>1420</Words>
  <Characters>8094</Characters>
  <Application>Microsoft Office Word</Application>
  <DocSecurity>0</DocSecurity>
  <Lines>67</Lines>
  <Paragraphs>18</Paragraphs>
  <ScaleCrop>false</ScaleCrop>
  <Company>海上保安庁</Company>
  <LinksUpToDate>false</LinksUpToDate>
  <CharactersWithSpaces>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森柾 雄貴</dc:creator>
  <cp:keywords/>
  <dc:description/>
  <cp:lastModifiedBy>Kotsu-kokusai6 海上保安庁</cp:lastModifiedBy>
  <cp:revision>7</cp:revision>
  <dcterms:created xsi:type="dcterms:W3CDTF">2023-10-12T07:43:00Z</dcterms:created>
  <dcterms:modified xsi:type="dcterms:W3CDTF">2023-10-13T10:09:00Z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0x010100BCD52EA80A298E4D9373EC0B3FA514C9</vt:lpwstr>
  </property>
  <property fmtid="{D5CDD505-2E9C-101B-9397-08002B2CF9AE}" pid="3" name="MediaServiceImageTags">
    <vt:lpwstr/>
  </property>
</Properties>
</file>